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AF4" w:rsidRPr="009044F1" w:rsidRDefault="00DB1AF4" w:rsidP="00DB1AF4">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DB1AF4" w:rsidRPr="00BA7128" w:rsidRDefault="00DB1AF4" w:rsidP="00DB1AF4">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rsidR="00127292" w:rsidRPr="00FD0971" w:rsidRDefault="00127292" w:rsidP="006F29A9">
      <w:pPr>
        <w:pStyle w:val="BodyTextIndent"/>
        <w:spacing w:after="160" w:line="240" w:lineRule="auto"/>
        <w:ind w:left="567" w:right="565" w:firstLine="0"/>
        <w:jc w:val="center"/>
        <w:rPr>
          <w:rFonts w:ascii="GHEA Grapalat" w:hAnsi="GHEA Grapalat"/>
          <w:i w:val="0"/>
          <w:sz w:val="24"/>
          <w:szCs w:val="24"/>
        </w:rPr>
      </w:pPr>
      <w:r w:rsidRPr="00FD0971">
        <w:rPr>
          <w:rFonts w:ascii="GHEA Grapalat" w:hAnsi="GHEA Grapalat"/>
          <w:i w:val="0"/>
          <w:sz w:val="24"/>
          <w:szCs w:val="24"/>
        </w:rPr>
        <w:t xml:space="preserve">Настоящий текст объявления утвержден решением Комиссии </w:t>
      </w:r>
      <w:r w:rsidR="00DB1AF4" w:rsidRPr="00DB1AF4">
        <w:rPr>
          <w:rFonts w:ascii="GHEA Grapalat" w:hAnsi="GHEA Grapalat"/>
          <w:i w:val="0"/>
          <w:sz w:val="24"/>
          <w:szCs w:val="24"/>
        </w:rPr>
        <w:t>открытого конкурса</w:t>
      </w:r>
      <w:r w:rsidR="00DB1AF4">
        <w:rPr>
          <w:rFonts w:ascii="GHEA Grapalat" w:hAnsi="GHEA Grapalat"/>
          <w:b/>
        </w:rPr>
        <w:t xml:space="preserve"> </w:t>
      </w:r>
      <w:r>
        <w:rPr>
          <w:rFonts w:ascii="GHEA Grapalat" w:hAnsi="GHEA Grapalat"/>
          <w:i w:val="0"/>
          <w:sz w:val="24"/>
          <w:szCs w:val="24"/>
        </w:rPr>
        <w:t xml:space="preserve">от </w:t>
      </w:r>
      <w:r w:rsidRPr="00074D11">
        <w:rPr>
          <w:rFonts w:ascii="GHEA Grapalat" w:hAnsi="GHEA Grapalat"/>
          <w:lang w:val="af-ZA"/>
        </w:rPr>
        <w:t xml:space="preserve"> </w:t>
      </w:r>
      <w:r w:rsidR="006D483F">
        <w:rPr>
          <w:rFonts w:ascii="GHEA Grapalat" w:hAnsi="GHEA Grapalat"/>
          <w:i w:val="0"/>
          <w:sz w:val="24"/>
          <w:szCs w:val="24"/>
          <w:lang w:val="af-ZA"/>
        </w:rPr>
        <w:t>2</w:t>
      </w:r>
      <w:r w:rsidR="00EB60AC">
        <w:rPr>
          <w:rFonts w:ascii="GHEA Grapalat" w:hAnsi="GHEA Grapalat"/>
          <w:i w:val="0"/>
          <w:sz w:val="24"/>
          <w:szCs w:val="24"/>
          <w:lang w:val="af-ZA"/>
        </w:rPr>
        <w:t>6</w:t>
      </w:r>
      <w:r>
        <w:rPr>
          <w:rFonts w:ascii="GHEA Grapalat" w:hAnsi="GHEA Grapalat"/>
          <w:i w:val="0"/>
          <w:sz w:val="24"/>
          <w:szCs w:val="24"/>
        </w:rPr>
        <w:t>.</w:t>
      </w:r>
      <w:r w:rsidR="002C4BC4" w:rsidRPr="005868B7">
        <w:rPr>
          <w:rFonts w:ascii="GHEA Grapalat" w:hAnsi="GHEA Grapalat"/>
          <w:i w:val="0"/>
          <w:sz w:val="24"/>
          <w:szCs w:val="24"/>
        </w:rPr>
        <w:t>0</w:t>
      </w:r>
      <w:r w:rsidR="004B0F98" w:rsidRPr="004B0F98">
        <w:rPr>
          <w:rFonts w:ascii="GHEA Grapalat" w:hAnsi="GHEA Grapalat"/>
          <w:i w:val="0"/>
          <w:sz w:val="24"/>
          <w:szCs w:val="24"/>
        </w:rPr>
        <w:t>3</w:t>
      </w:r>
      <w:r>
        <w:rPr>
          <w:rFonts w:ascii="GHEA Grapalat" w:hAnsi="GHEA Grapalat"/>
          <w:i w:val="0"/>
          <w:sz w:val="24"/>
          <w:szCs w:val="24"/>
        </w:rPr>
        <w:t>.202</w:t>
      </w:r>
      <w:r w:rsidR="002C4BC4" w:rsidRPr="005868B7">
        <w:rPr>
          <w:rFonts w:ascii="GHEA Grapalat" w:hAnsi="GHEA Grapalat"/>
          <w:i w:val="0"/>
          <w:sz w:val="24"/>
          <w:szCs w:val="24"/>
        </w:rPr>
        <w:t>1</w:t>
      </w:r>
      <w:r>
        <w:rPr>
          <w:rFonts w:ascii="GHEA Grapalat" w:hAnsi="GHEA Grapalat"/>
          <w:i w:val="0"/>
          <w:sz w:val="24"/>
          <w:szCs w:val="24"/>
        </w:rPr>
        <w:t xml:space="preserve"> </w:t>
      </w:r>
      <w:r w:rsidRPr="00FD0971">
        <w:rPr>
          <w:rFonts w:ascii="GHEA Grapalat" w:hAnsi="GHEA Grapalat"/>
          <w:i w:val="0"/>
          <w:sz w:val="24"/>
          <w:szCs w:val="24"/>
        </w:rPr>
        <w:t xml:space="preserve">года </w:t>
      </w:r>
      <w:r w:rsidRPr="006B18CD">
        <w:rPr>
          <w:rFonts w:ascii="GHEA Grapalat" w:hAnsi="GHEA Grapalat"/>
          <w:i w:val="0"/>
          <w:sz w:val="24"/>
          <w:szCs w:val="24"/>
        </w:rPr>
        <w:t xml:space="preserve">N </w:t>
      </w:r>
      <w:r>
        <w:rPr>
          <w:rFonts w:ascii="GHEA Grapalat" w:hAnsi="GHEA Grapalat"/>
          <w:i w:val="0"/>
          <w:sz w:val="24"/>
          <w:szCs w:val="24"/>
        </w:rPr>
        <w:t>2</w:t>
      </w:r>
      <w:r w:rsidRPr="00FD0971">
        <w:rPr>
          <w:rFonts w:ascii="GHEA Grapalat" w:hAnsi="GHEA Grapalat"/>
          <w:i w:val="0"/>
          <w:sz w:val="24"/>
          <w:szCs w:val="24"/>
        </w:rPr>
        <w:t xml:space="preserve"> </w:t>
      </w:r>
    </w:p>
    <w:p w:rsidR="00DB1AF4" w:rsidRPr="00522875" w:rsidRDefault="00DE5F40" w:rsidP="00DB1AF4">
      <w:pPr>
        <w:jc w:val="center"/>
        <w:rPr>
          <w:rFonts w:ascii="GHEA Grapalat" w:hAnsi="GHEA Grapalat"/>
          <w:lang w:val="en-US"/>
        </w:rPr>
      </w:pPr>
      <w:r w:rsidRPr="00DB1AF4">
        <w:rPr>
          <w:rFonts w:ascii="GHEA Grapalat" w:hAnsi="GHEA Grapalat"/>
        </w:rPr>
        <w:t xml:space="preserve"> </w:t>
      </w:r>
      <w:r w:rsidR="00DB1AF4" w:rsidRPr="00DB1AF4">
        <w:rPr>
          <w:rFonts w:ascii="GHEA Grapalat" w:hAnsi="GHEA Grapalat"/>
        </w:rPr>
        <w:t xml:space="preserve">Код открытого конкурса  </w:t>
      </w:r>
      <w:r w:rsidR="00DB1AF4">
        <w:rPr>
          <w:rFonts w:ascii="GHEA Grapalat" w:hAnsi="GHEA Grapalat"/>
        </w:rPr>
        <w:t>ЕГС</w:t>
      </w:r>
      <w:r w:rsidR="00DB1AF4" w:rsidRPr="00DB1AF4">
        <w:rPr>
          <w:rFonts w:ascii="GHEA Grapalat" w:hAnsi="GHEA Grapalat"/>
        </w:rPr>
        <w:t>-BMAPDzB</w:t>
      </w:r>
      <w:r w:rsidR="00DB1AF4">
        <w:rPr>
          <w:rFonts w:ascii="GHEA Grapalat" w:hAnsi="GHEA Grapalat"/>
        </w:rPr>
        <w:t>-21</w:t>
      </w:r>
      <w:r w:rsidR="00DB1AF4" w:rsidRPr="00DB1AF4">
        <w:rPr>
          <w:rFonts w:ascii="GHEA Grapalat" w:hAnsi="GHEA Grapalat"/>
        </w:rPr>
        <w:t>/</w:t>
      </w:r>
      <w:r w:rsidR="00DB1AF4">
        <w:rPr>
          <w:rFonts w:ascii="GHEA Grapalat" w:hAnsi="GHEA Grapalat"/>
        </w:rPr>
        <w:t>1</w:t>
      </w:r>
      <w:r w:rsidR="00522875">
        <w:rPr>
          <w:rFonts w:ascii="GHEA Grapalat" w:hAnsi="GHEA Grapalat"/>
          <w:lang w:val="en-US"/>
        </w:rPr>
        <w:t xml:space="preserve"> </w:t>
      </w:r>
    </w:p>
    <w:p w:rsidR="00127292" w:rsidRPr="00DB1AF4" w:rsidRDefault="00127292" w:rsidP="00DB1AF4">
      <w:pPr>
        <w:pStyle w:val="BodyTextIndent"/>
        <w:spacing w:after="160" w:line="336" w:lineRule="auto"/>
        <w:ind w:left="567" w:right="565" w:firstLine="0"/>
        <w:jc w:val="center"/>
        <w:rPr>
          <w:rFonts w:ascii="GHEA Grapalat" w:hAnsi="GHEA Grapalat"/>
        </w:rPr>
      </w:pPr>
    </w:p>
    <w:p w:rsidR="002C4BC4" w:rsidRPr="00FD0971" w:rsidRDefault="002C4BC4" w:rsidP="002C4BC4">
      <w:pPr>
        <w:pStyle w:val="BodyTextIndent"/>
        <w:spacing w:line="240" w:lineRule="auto"/>
        <w:ind w:firstLine="567"/>
        <w:rPr>
          <w:rFonts w:ascii="GHEA Grapalat" w:hAnsi="GHEA Grapalat"/>
          <w:i w:val="0"/>
          <w:sz w:val="24"/>
          <w:szCs w:val="24"/>
        </w:rPr>
      </w:pPr>
      <w:r w:rsidRPr="00857F67">
        <w:rPr>
          <w:rFonts w:ascii="GHEA Grapalat" w:hAnsi="GHEA Grapalat"/>
          <w:i w:val="0"/>
        </w:rPr>
        <w:t>Заказчик ЗАО “Ергорсвет”, находящийся по адресу: РА г.Ереван, ул. Бузанда 1/4,</w:t>
      </w:r>
      <w:r w:rsidRPr="00486367">
        <w:rPr>
          <w:rFonts w:ascii="GHEA Grapalat" w:hAnsi="GHEA Grapalat"/>
          <w:i w:val="0"/>
        </w:rPr>
        <w:t xml:space="preserve"> </w:t>
      </w:r>
      <w:r w:rsidRPr="00857F67">
        <w:rPr>
          <w:rFonts w:ascii="GHEA Grapalat" w:hAnsi="GHEA Grapalat"/>
          <w:i w:val="0"/>
        </w:rPr>
        <w:t xml:space="preserve">объявляет </w:t>
      </w:r>
      <w:r w:rsidR="00DB1AF4" w:rsidRPr="00DB1AF4">
        <w:rPr>
          <w:rFonts w:ascii="GHEA Grapalat" w:hAnsi="GHEA Grapalat"/>
          <w:i w:val="0"/>
        </w:rPr>
        <w:t xml:space="preserve">открытый конкурс, </w:t>
      </w:r>
      <w:r w:rsidRPr="00857F67">
        <w:rPr>
          <w:rFonts w:ascii="GHEA Grapalat" w:hAnsi="GHEA Grapalat"/>
          <w:i w:val="0"/>
        </w:rPr>
        <w:t>который проводится одним этапом</w:t>
      </w:r>
      <w:r w:rsidRPr="00FD0971">
        <w:rPr>
          <w:rFonts w:ascii="GHEA Grapalat" w:hAnsi="GHEA Grapalat"/>
          <w:i w:val="0"/>
          <w:sz w:val="24"/>
          <w:szCs w:val="24"/>
        </w:rPr>
        <w:t>.</w:t>
      </w:r>
    </w:p>
    <w:p w:rsidR="002C4BC4" w:rsidRPr="004F64B1" w:rsidRDefault="002C4BC4" w:rsidP="002C4BC4">
      <w:pPr>
        <w:pStyle w:val="BodyTextIndent"/>
        <w:spacing w:line="240" w:lineRule="auto"/>
        <w:ind w:firstLine="567"/>
        <w:rPr>
          <w:rFonts w:ascii="GHEA Grapalat" w:hAnsi="GHEA Grapalat"/>
          <w:i w:val="0"/>
        </w:rPr>
      </w:pPr>
      <w:r w:rsidRPr="004F64B1">
        <w:rPr>
          <w:rFonts w:ascii="GHEA Grapalat" w:hAnsi="GHEA Grapalat"/>
          <w:i w:val="0"/>
        </w:rPr>
        <w:t xml:space="preserve">Участнику, отобранному по итогам запроса котировок, в установленном порядке будет предложено заключить договор </w:t>
      </w:r>
      <w:r w:rsidRPr="000A54A6">
        <w:rPr>
          <w:rFonts w:ascii="GHEA Grapalat" w:hAnsi="GHEA Grapalat"/>
          <w:i w:val="0"/>
        </w:rPr>
        <w:t xml:space="preserve">на поставку </w:t>
      </w:r>
      <w:r w:rsidRPr="006D7416">
        <w:rPr>
          <w:rFonts w:ascii="GHEA Grapalat" w:hAnsi="GHEA Grapalat"/>
          <w:i w:val="0"/>
        </w:rPr>
        <w:t xml:space="preserve">светотехнических </w:t>
      </w:r>
      <w:r w:rsidRPr="00057360">
        <w:rPr>
          <w:rFonts w:ascii="GHEA Grapalat" w:hAnsi="GHEA Grapalat"/>
          <w:i w:val="0"/>
        </w:rPr>
        <w:t xml:space="preserve"> товаров</w:t>
      </w:r>
      <w:r w:rsidRPr="006B26FE">
        <w:rPr>
          <w:rFonts w:ascii="Arial Unicode" w:hAnsi="Arial Unicode"/>
          <w:lang w:val="af-ZA"/>
        </w:rPr>
        <w:t xml:space="preserve"> </w:t>
      </w:r>
      <w:r w:rsidRPr="004F64B1">
        <w:rPr>
          <w:rFonts w:ascii="GHEA Grapalat" w:hAnsi="GHEA Grapalat"/>
          <w:i w:val="0"/>
        </w:rPr>
        <w:t xml:space="preserve">(далее — договор). </w:t>
      </w:r>
    </w:p>
    <w:p w:rsidR="002C4BC4" w:rsidRPr="004F64B1" w:rsidRDefault="002C4BC4" w:rsidP="002C4BC4">
      <w:pPr>
        <w:pStyle w:val="BodyTextIndent"/>
        <w:spacing w:line="240" w:lineRule="auto"/>
        <w:ind w:firstLine="567"/>
        <w:rPr>
          <w:rFonts w:ascii="GHEA Grapalat" w:hAnsi="GHEA Grapalat"/>
          <w:i w:val="0"/>
        </w:rPr>
      </w:pPr>
      <w:r w:rsidRPr="004F64B1">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2C4BC4" w:rsidRPr="004F64B1" w:rsidRDefault="002C4BC4" w:rsidP="002C4BC4">
      <w:pPr>
        <w:ind w:firstLine="567"/>
        <w:jc w:val="both"/>
        <w:rPr>
          <w:rFonts w:ascii="GHEA Grapalat" w:hAnsi="GHEA Grapalat"/>
          <w:sz w:val="20"/>
          <w:szCs w:val="20"/>
        </w:rPr>
      </w:pPr>
      <w:r w:rsidRPr="004F64B1">
        <w:rPr>
          <w:rFonts w:ascii="GHEA Grapalat" w:hAnsi="GHEA Grapalat"/>
          <w:sz w:val="20"/>
          <w:szCs w:val="20"/>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2C4BC4" w:rsidRPr="004F64B1" w:rsidRDefault="002C4BC4" w:rsidP="002C4BC4">
      <w:pPr>
        <w:pStyle w:val="BodyTextIndent"/>
        <w:spacing w:line="240" w:lineRule="auto"/>
        <w:ind w:firstLine="567"/>
        <w:rPr>
          <w:rFonts w:ascii="GHEA Grapalat" w:hAnsi="GHEA Grapalat"/>
          <w:i w:val="0"/>
        </w:rPr>
      </w:pPr>
      <w:r w:rsidRPr="004F64B1">
        <w:rPr>
          <w:rFonts w:ascii="GHEA Grapalat" w:hAnsi="GHEA Grapalat"/>
          <w:i w:val="0"/>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rsidR="002C4BC4" w:rsidRPr="004F64B1" w:rsidRDefault="002C4BC4" w:rsidP="002C4BC4">
      <w:pPr>
        <w:pStyle w:val="BodyText2"/>
        <w:tabs>
          <w:tab w:val="clear" w:pos="720"/>
        </w:tabs>
        <w:spacing w:line="240" w:lineRule="auto"/>
        <w:jc w:val="both"/>
        <w:rPr>
          <w:rFonts w:ascii="GHEA Grapalat" w:hAnsi="GHEA Grapalat"/>
        </w:rPr>
      </w:pPr>
      <w:r w:rsidRPr="004F64B1">
        <w:rPr>
          <w:rFonts w:ascii="GHEA Grapalat" w:hAnsi="GHEA Grapalat"/>
        </w:rPr>
        <w:t xml:space="preserve">        Для получения приглашения на запрос котировок в документарной форме необходимо обратиться к заказчику 1</w:t>
      </w:r>
      <w:r w:rsidR="00930DE0" w:rsidRPr="00930DE0">
        <w:rPr>
          <w:rFonts w:ascii="GHEA Grapalat" w:hAnsi="GHEA Grapalat"/>
        </w:rPr>
        <w:t>1</w:t>
      </w:r>
      <w:r w:rsidRPr="004F64B1">
        <w:rPr>
          <w:rFonts w:ascii="GHEA Grapalat" w:hAnsi="GHEA Grapalat"/>
        </w:rPr>
        <w:t xml:space="preserve">:00 часов </w:t>
      </w:r>
      <w:r w:rsidR="00930DE0">
        <w:rPr>
          <w:rFonts w:ascii="GHEA Grapalat" w:hAnsi="GHEA Grapalat"/>
        </w:rPr>
        <w:t>20</w:t>
      </w:r>
      <w:r w:rsidRPr="004F64B1">
        <w:rPr>
          <w:rFonts w:ascii="GHEA Grapalat" w:hAnsi="GHEA Grapalat"/>
        </w:rPr>
        <w:t>-го дня  с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w:t>
      </w:r>
      <w:r w:rsidRPr="009565E1">
        <w:rPr>
          <w:rFonts w:ascii="GHEA Grapalat" w:hAnsi="GHEA Grapalat"/>
        </w:rPr>
        <w:t xml:space="preserve"> в первый рабочий день, следующий за получением такого требования.</w:t>
      </w:r>
    </w:p>
    <w:p w:rsidR="002C4BC4" w:rsidRPr="004F64B1" w:rsidRDefault="002C4BC4" w:rsidP="002C4BC4">
      <w:pPr>
        <w:pStyle w:val="BodyTextIndent"/>
        <w:spacing w:line="240" w:lineRule="auto"/>
        <w:ind w:firstLine="567"/>
        <w:rPr>
          <w:rFonts w:ascii="GHEA Grapalat" w:hAnsi="GHEA Grapalat"/>
          <w:i w:val="0"/>
        </w:rPr>
      </w:pPr>
      <w:r w:rsidRPr="004F64B1">
        <w:rPr>
          <w:rFonts w:ascii="GHEA Grapalat" w:hAnsi="GHEA Grapalat"/>
          <w:i w:val="0"/>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rsidR="002C4BC4" w:rsidRPr="004F64B1" w:rsidRDefault="002C4BC4" w:rsidP="002C4BC4">
      <w:pPr>
        <w:pStyle w:val="BodyTextIndent"/>
        <w:spacing w:line="240" w:lineRule="auto"/>
        <w:ind w:firstLine="567"/>
        <w:rPr>
          <w:rFonts w:ascii="GHEA Grapalat" w:hAnsi="GHEA Grapalat"/>
          <w:i w:val="0"/>
        </w:rPr>
      </w:pPr>
      <w:r w:rsidRPr="004F64B1">
        <w:rPr>
          <w:rFonts w:ascii="GHEA Grapalat" w:hAnsi="GHEA Grapalat"/>
          <w:i w:val="0"/>
        </w:rPr>
        <w:t xml:space="preserve">Неполучение приглашения не ограничивает права участника на участие в настоящей процедуре. </w:t>
      </w:r>
    </w:p>
    <w:p w:rsidR="002C4BC4" w:rsidRPr="004F64B1" w:rsidRDefault="002C4BC4" w:rsidP="002C4BC4">
      <w:pPr>
        <w:pStyle w:val="BodyTextIndent"/>
        <w:spacing w:line="240" w:lineRule="auto"/>
        <w:ind w:firstLine="0"/>
        <w:rPr>
          <w:rFonts w:ascii="GHEA Grapalat" w:hAnsi="GHEA Grapalat"/>
          <w:i w:val="0"/>
        </w:rPr>
      </w:pPr>
      <w:r w:rsidRPr="004F64B1">
        <w:rPr>
          <w:rFonts w:ascii="GHEA Grapalat" w:hAnsi="GHEA Grapalat"/>
          <w:i w:val="0"/>
        </w:rPr>
        <w:t xml:space="preserve">        Заявки на запрос котировок необходимо подать по адресу: РА г.Ереван, ул. Бузанда 1/4, в документарной форме, до 1</w:t>
      </w:r>
      <w:r w:rsidR="00930DE0" w:rsidRPr="00930DE0">
        <w:rPr>
          <w:rFonts w:ascii="GHEA Grapalat" w:hAnsi="GHEA Grapalat"/>
          <w:i w:val="0"/>
        </w:rPr>
        <w:t>1</w:t>
      </w:r>
      <w:r w:rsidRPr="004F64B1">
        <w:rPr>
          <w:rFonts w:ascii="GHEA Grapalat" w:hAnsi="GHEA Grapalat"/>
          <w:i w:val="0"/>
        </w:rPr>
        <w:t xml:space="preserve">:00 часов </w:t>
      </w:r>
      <w:r w:rsidR="00930DE0">
        <w:rPr>
          <w:rFonts w:ascii="GHEA Grapalat" w:hAnsi="GHEA Grapalat"/>
          <w:i w:val="0"/>
        </w:rPr>
        <w:t>20</w:t>
      </w:r>
      <w:r w:rsidRPr="004F64B1">
        <w:rPr>
          <w:rFonts w:ascii="GHEA Grapalat" w:hAnsi="GHEA Grapalat"/>
          <w:i w:val="0"/>
        </w:rPr>
        <w:t xml:space="preserve">-го дня  с даты опубликования настоящего объявления. Заявки могут быть поданы кроме армянского также на английском или русском языке. </w:t>
      </w:r>
    </w:p>
    <w:p w:rsidR="002C4BC4" w:rsidRPr="00C866D0" w:rsidRDefault="002C4BC4" w:rsidP="002C4BC4">
      <w:pPr>
        <w:pStyle w:val="BodyTextIndent"/>
        <w:spacing w:line="240" w:lineRule="auto"/>
        <w:ind w:firstLine="567"/>
        <w:rPr>
          <w:rFonts w:ascii="GHEA Grapalat" w:hAnsi="GHEA Grapalat"/>
          <w:b/>
          <w:i w:val="0"/>
        </w:rPr>
      </w:pPr>
      <w:r w:rsidRPr="004F64B1">
        <w:rPr>
          <w:rFonts w:ascii="GHEA Grapalat" w:hAnsi="GHEA Grapalat"/>
          <w:i w:val="0"/>
        </w:rPr>
        <w:t>Вскрытие заявок будет проводиться по адресу: РА г.Ереван, ул. Бузанда 1/4, в 1</w:t>
      </w:r>
      <w:r w:rsidR="00930DE0" w:rsidRPr="004B0F98">
        <w:rPr>
          <w:rFonts w:ascii="GHEA Grapalat" w:hAnsi="GHEA Grapalat"/>
          <w:i w:val="0"/>
        </w:rPr>
        <w:t>1</w:t>
      </w:r>
      <w:r>
        <w:rPr>
          <w:rFonts w:ascii="GHEA Grapalat" w:hAnsi="GHEA Grapalat"/>
          <w:i w:val="0"/>
        </w:rPr>
        <w:t xml:space="preserve">:00 часов, </w:t>
      </w:r>
      <w:r w:rsidR="00EB60AC">
        <w:rPr>
          <w:rFonts w:ascii="GHEA Grapalat" w:hAnsi="GHEA Grapalat"/>
          <w:b/>
          <w:i w:val="0"/>
          <w:lang w:val="en-US"/>
        </w:rPr>
        <w:t>1</w:t>
      </w:r>
      <w:r w:rsidRPr="005868B7">
        <w:rPr>
          <w:rFonts w:ascii="GHEA Grapalat" w:hAnsi="GHEA Grapalat"/>
          <w:b/>
          <w:i w:val="0"/>
        </w:rPr>
        <w:t>5</w:t>
      </w:r>
      <w:r w:rsidRPr="00C866D0">
        <w:rPr>
          <w:rFonts w:ascii="GHEA Grapalat" w:hAnsi="GHEA Grapalat"/>
          <w:b/>
          <w:i w:val="0"/>
        </w:rPr>
        <w:t xml:space="preserve">. </w:t>
      </w:r>
      <w:r w:rsidRPr="005868B7">
        <w:rPr>
          <w:rFonts w:ascii="GHEA Grapalat" w:hAnsi="GHEA Grapalat"/>
          <w:b/>
          <w:i w:val="0"/>
        </w:rPr>
        <w:t>0</w:t>
      </w:r>
      <w:r w:rsidR="00EB60AC">
        <w:rPr>
          <w:rFonts w:ascii="GHEA Grapalat" w:hAnsi="GHEA Grapalat"/>
          <w:b/>
          <w:i w:val="0"/>
          <w:lang w:val="en-US"/>
        </w:rPr>
        <w:t>4</w:t>
      </w:r>
      <w:r>
        <w:rPr>
          <w:rFonts w:ascii="GHEA Grapalat" w:hAnsi="GHEA Grapalat"/>
          <w:b/>
          <w:i w:val="0"/>
        </w:rPr>
        <w:t>. 20</w:t>
      </w:r>
      <w:r w:rsidRPr="00747A3B">
        <w:rPr>
          <w:rFonts w:ascii="GHEA Grapalat" w:hAnsi="GHEA Grapalat"/>
          <w:b/>
          <w:i w:val="0"/>
        </w:rPr>
        <w:t>2</w:t>
      </w:r>
      <w:r w:rsidRPr="005868B7">
        <w:rPr>
          <w:rFonts w:ascii="GHEA Grapalat" w:hAnsi="GHEA Grapalat"/>
          <w:b/>
          <w:i w:val="0"/>
        </w:rPr>
        <w:t>1</w:t>
      </w:r>
      <w:r w:rsidRPr="00C866D0">
        <w:rPr>
          <w:rFonts w:ascii="GHEA Grapalat" w:hAnsi="GHEA Grapalat"/>
          <w:b/>
          <w:i w:val="0"/>
        </w:rPr>
        <w:t>г.</w:t>
      </w:r>
    </w:p>
    <w:p w:rsidR="002C4BC4" w:rsidRPr="00F9373B" w:rsidRDefault="002C4BC4" w:rsidP="002C4BC4">
      <w:pPr>
        <w:pStyle w:val="BodyTextIndent"/>
        <w:widowControl w:val="0"/>
        <w:spacing w:line="240" w:lineRule="auto"/>
        <w:ind w:firstLine="567"/>
        <w:rPr>
          <w:rFonts w:ascii="GHEA Grapalat" w:hAnsi="GHEA Grapalat"/>
          <w:i w:val="0"/>
        </w:rPr>
      </w:pPr>
      <w:r w:rsidRPr="00F9373B">
        <w:rPr>
          <w:rFonts w:ascii="GHEA Grapalat" w:hAnsi="GHEA Grapalat"/>
          <w:i w:val="0"/>
        </w:rPr>
        <w:t xml:space="preserve">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Министерства финансов Республики Армения. </w:t>
      </w:r>
    </w:p>
    <w:p w:rsidR="002C4BC4" w:rsidRPr="004F64B1" w:rsidRDefault="002C4BC4" w:rsidP="002C4BC4">
      <w:pPr>
        <w:pStyle w:val="BodyTextIndent"/>
        <w:spacing w:after="160" w:line="240" w:lineRule="auto"/>
        <w:ind w:firstLine="567"/>
        <w:rPr>
          <w:rFonts w:ascii="GHEA Grapalat" w:hAnsi="GHEA Grapalat"/>
          <w:i w:val="0"/>
        </w:rPr>
      </w:pPr>
      <w:r w:rsidRPr="004F64B1">
        <w:rPr>
          <w:rFonts w:ascii="GHEA Grapalat" w:hAnsi="GHEA Grapalat"/>
          <w:i w:val="0"/>
        </w:rPr>
        <w:t>Для получения дополнительной информации, связанной с настоящим объявлением, можно обратиться к секретарю Оценочной комиссии Армену Минасяну</w:t>
      </w:r>
    </w:p>
    <w:p w:rsidR="002C4BC4" w:rsidRPr="004F64B1" w:rsidRDefault="002C4BC4" w:rsidP="002C4BC4">
      <w:pPr>
        <w:ind w:firstLine="708"/>
        <w:jc w:val="both"/>
        <w:rPr>
          <w:rFonts w:ascii="GHEA Grapalat" w:hAnsi="GHEA Grapalat"/>
          <w:sz w:val="20"/>
          <w:szCs w:val="20"/>
        </w:rPr>
      </w:pPr>
      <w:r w:rsidRPr="004F64B1">
        <w:rPr>
          <w:rFonts w:ascii="GHEA Grapalat" w:hAnsi="GHEA Grapalat"/>
          <w:sz w:val="20"/>
          <w:szCs w:val="20"/>
        </w:rPr>
        <w:t xml:space="preserve">               тел. 010 54 39 80</w:t>
      </w:r>
    </w:p>
    <w:p w:rsidR="002C4BC4" w:rsidRDefault="002C4BC4" w:rsidP="002C4BC4">
      <w:pPr>
        <w:ind w:firstLine="708"/>
        <w:jc w:val="both"/>
        <w:rPr>
          <w:rFonts w:ascii="Sylfaen" w:hAnsi="Sylfaen"/>
          <w:i/>
          <w:lang w:val="af-ZA"/>
        </w:rPr>
      </w:pPr>
      <w:r w:rsidRPr="004F64B1">
        <w:rPr>
          <w:rFonts w:ascii="GHEA Grapalat" w:hAnsi="GHEA Grapalat"/>
          <w:sz w:val="20"/>
          <w:szCs w:val="20"/>
        </w:rPr>
        <w:t xml:space="preserve">       эл.почта. </w:t>
      </w:r>
      <w:r w:rsidRPr="00DB4F00">
        <w:rPr>
          <w:rFonts w:ascii="Sylfaen" w:hAnsi="Sylfaen"/>
          <w:lang w:val="af-ZA"/>
        </w:rPr>
        <w:t>armen-minasyan0@rambler.ru</w:t>
      </w:r>
    </w:p>
    <w:p w:rsidR="002C4BC4" w:rsidRPr="004F64B1" w:rsidRDefault="002C4BC4" w:rsidP="002C4BC4">
      <w:pPr>
        <w:ind w:firstLine="708"/>
        <w:jc w:val="both"/>
        <w:rPr>
          <w:rFonts w:ascii="GHEA Grapalat" w:hAnsi="GHEA Grapalat"/>
          <w:i/>
        </w:rPr>
      </w:pPr>
      <w:r w:rsidRPr="004F64B1">
        <w:rPr>
          <w:rFonts w:ascii="GHEA Grapalat" w:hAnsi="GHEA Grapalat"/>
          <w:i/>
        </w:rPr>
        <w:t xml:space="preserve">      Заказчик. ЗАО “Ергорсвет”</w:t>
      </w:r>
    </w:p>
    <w:p w:rsidR="002C4BC4" w:rsidRPr="00C90F08" w:rsidRDefault="002C4BC4" w:rsidP="002C4BC4">
      <w:pPr>
        <w:pStyle w:val="BodyText"/>
        <w:widowControl w:val="0"/>
        <w:spacing w:after="160"/>
        <w:ind w:firstLine="567"/>
        <w:jc w:val="right"/>
        <w:rPr>
          <w:rFonts w:ascii="GHEA Grapalat" w:hAnsi="GHEA Grapalat"/>
          <w:i/>
        </w:rPr>
      </w:pPr>
    </w:p>
    <w:p w:rsidR="002C4BC4" w:rsidRPr="00C90F08" w:rsidRDefault="002C4BC4" w:rsidP="002C4BC4">
      <w:pPr>
        <w:pStyle w:val="BodyText"/>
        <w:widowControl w:val="0"/>
        <w:spacing w:after="160"/>
        <w:ind w:firstLine="567"/>
        <w:jc w:val="right"/>
        <w:rPr>
          <w:rFonts w:ascii="GHEA Grapalat" w:hAnsi="GHEA Grapalat"/>
          <w:i/>
        </w:rPr>
      </w:pPr>
    </w:p>
    <w:p w:rsidR="002C4BC4" w:rsidRPr="00C90F08" w:rsidRDefault="002C4BC4" w:rsidP="002C4BC4">
      <w:pPr>
        <w:pStyle w:val="BodyText"/>
        <w:widowControl w:val="0"/>
        <w:spacing w:after="160"/>
        <w:ind w:firstLine="567"/>
        <w:jc w:val="center"/>
        <w:rPr>
          <w:rFonts w:ascii="GHEA Grapalat" w:hAnsi="GHEA Grapalat"/>
          <w:i/>
        </w:rPr>
      </w:pPr>
    </w:p>
    <w:p w:rsidR="002C4BC4" w:rsidRPr="00C90F08" w:rsidRDefault="002C4BC4" w:rsidP="002C4BC4">
      <w:pPr>
        <w:pStyle w:val="BodyText"/>
        <w:widowControl w:val="0"/>
        <w:spacing w:after="160"/>
        <w:ind w:firstLine="567"/>
        <w:jc w:val="right"/>
        <w:rPr>
          <w:rFonts w:ascii="GHEA Grapalat" w:hAnsi="GHEA Grapalat"/>
          <w:i/>
        </w:rPr>
      </w:pPr>
    </w:p>
    <w:p w:rsidR="002C4BC4" w:rsidRPr="00C90F08" w:rsidRDefault="002C4BC4" w:rsidP="002C4BC4">
      <w:pPr>
        <w:pStyle w:val="BodyText"/>
        <w:widowControl w:val="0"/>
        <w:spacing w:after="160"/>
        <w:ind w:firstLine="567"/>
        <w:jc w:val="right"/>
        <w:rPr>
          <w:rFonts w:ascii="GHEA Grapalat" w:hAnsi="GHEA Grapalat"/>
          <w:i/>
        </w:rPr>
      </w:pPr>
    </w:p>
    <w:p w:rsidR="002C4BC4" w:rsidRPr="00C90F08" w:rsidRDefault="002C4BC4" w:rsidP="002C4BC4">
      <w:pPr>
        <w:pStyle w:val="BodyText"/>
        <w:widowControl w:val="0"/>
        <w:spacing w:after="160"/>
        <w:ind w:firstLine="567"/>
        <w:jc w:val="right"/>
        <w:rPr>
          <w:rFonts w:ascii="GHEA Grapalat" w:hAnsi="GHEA Grapalat"/>
          <w:i/>
        </w:rPr>
      </w:pPr>
    </w:p>
    <w:p w:rsidR="002C4BC4" w:rsidRPr="00C90F08" w:rsidRDefault="002C4BC4" w:rsidP="002C4BC4">
      <w:pPr>
        <w:pStyle w:val="BodyText"/>
        <w:widowControl w:val="0"/>
        <w:spacing w:after="160"/>
        <w:ind w:firstLine="567"/>
        <w:jc w:val="right"/>
        <w:rPr>
          <w:rFonts w:ascii="GHEA Grapalat" w:hAnsi="GHEA Grapalat"/>
          <w:i/>
        </w:rPr>
      </w:pPr>
    </w:p>
    <w:p w:rsidR="002C4BC4" w:rsidRPr="00016450" w:rsidRDefault="002C4BC4" w:rsidP="002C4BC4">
      <w:pPr>
        <w:pStyle w:val="BodyText"/>
        <w:widowControl w:val="0"/>
        <w:spacing w:after="160" w:line="360" w:lineRule="auto"/>
        <w:ind w:firstLine="567"/>
        <w:jc w:val="right"/>
        <w:rPr>
          <w:rFonts w:ascii="GHEA Grapalat" w:hAnsi="GHEA Grapalat" w:cs="Sylfaen"/>
          <w:i/>
        </w:rPr>
      </w:pPr>
      <w:r w:rsidRPr="00016450">
        <w:rPr>
          <w:rFonts w:ascii="GHEA Grapalat" w:hAnsi="GHEA Grapalat"/>
          <w:i/>
        </w:rPr>
        <w:t>Утверждено</w:t>
      </w:r>
    </w:p>
    <w:p w:rsidR="00930DE0" w:rsidRPr="00DB1AF4" w:rsidRDefault="002C4BC4" w:rsidP="00930DE0">
      <w:pPr>
        <w:jc w:val="right"/>
        <w:rPr>
          <w:rFonts w:ascii="GHEA Grapalat" w:hAnsi="GHEA Grapalat"/>
        </w:rPr>
      </w:pPr>
      <w:r w:rsidRPr="00016450">
        <w:rPr>
          <w:rFonts w:ascii="GHEA Grapalat" w:hAnsi="GHEA Grapalat"/>
        </w:rPr>
        <w:t>Решением Оценочной комиссии</w:t>
      </w:r>
      <w:r w:rsidRPr="00016450">
        <w:rPr>
          <w:rFonts w:ascii="GHEA Grapalat" w:hAnsi="GHEA Grapalat"/>
          <w:i/>
        </w:rPr>
        <w:t xml:space="preserve"> </w:t>
      </w:r>
      <w:r w:rsidRPr="00515889">
        <w:rPr>
          <w:rFonts w:ascii="GHEA Grapalat" w:hAnsi="GHEA Grapalat" w:cs="Sylfaen"/>
          <w:i/>
        </w:rPr>
        <w:br/>
      </w:r>
      <w:r w:rsidR="00930DE0" w:rsidRPr="009044F1">
        <w:rPr>
          <w:rFonts w:ascii="GHEA Grapalat" w:hAnsi="GHEA Grapalat"/>
        </w:rPr>
        <w:t>открытого конкурса</w:t>
      </w:r>
      <w:r w:rsidRPr="00016450">
        <w:rPr>
          <w:rFonts w:ascii="GHEA Grapalat" w:hAnsi="GHEA Grapalat"/>
          <w:i/>
        </w:rPr>
        <w:t xml:space="preserve"> под кодом </w:t>
      </w:r>
      <w:r w:rsidR="00930DE0">
        <w:rPr>
          <w:rFonts w:ascii="GHEA Grapalat" w:hAnsi="GHEA Grapalat"/>
        </w:rPr>
        <w:t>ЕГС</w:t>
      </w:r>
      <w:r w:rsidR="00930DE0" w:rsidRPr="00DB1AF4">
        <w:rPr>
          <w:rFonts w:ascii="GHEA Grapalat" w:hAnsi="GHEA Grapalat"/>
        </w:rPr>
        <w:t>-BMAPDzB</w:t>
      </w:r>
      <w:r w:rsidR="00930DE0">
        <w:rPr>
          <w:rFonts w:ascii="GHEA Grapalat" w:hAnsi="GHEA Grapalat"/>
        </w:rPr>
        <w:t>-21</w:t>
      </w:r>
      <w:r w:rsidR="00930DE0" w:rsidRPr="00DB1AF4">
        <w:rPr>
          <w:rFonts w:ascii="GHEA Grapalat" w:hAnsi="GHEA Grapalat"/>
        </w:rPr>
        <w:t>/</w:t>
      </w:r>
      <w:r w:rsidR="00930DE0">
        <w:rPr>
          <w:rFonts w:ascii="GHEA Grapalat" w:hAnsi="GHEA Grapalat"/>
        </w:rPr>
        <w:t>1</w:t>
      </w:r>
    </w:p>
    <w:p w:rsidR="002C4BC4" w:rsidRPr="00016450" w:rsidRDefault="002C4BC4" w:rsidP="002C4BC4">
      <w:pPr>
        <w:pStyle w:val="BodyText"/>
        <w:widowControl w:val="0"/>
        <w:spacing w:after="160" w:line="360" w:lineRule="auto"/>
        <w:ind w:firstLine="567"/>
        <w:jc w:val="right"/>
        <w:rPr>
          <w:rFonts w:ascii="GHEA Grapalat" w:hAnsi="GHEA Grapalat"/>
          <w:i/>
        </w:rPr>
      </w:pPr>
      <w:r>
        <w:rPr>
          <w:rFonts w:ascii="GHEA Grapalat" w:hAnsi="GHEA Grapalat"/>
          <w:i/>
        </w:rPr>
        <w:t xml:space="preserve">№ </w:t>
      </w:r>
      <w:r w:rsidRPr="00C90F08">
        <w:rPr>
          <w:rFonts w:ascii="GHEA Grapalat" w:hAnsi="GHEA Grapalat"/>
          <w:i/>
        </w:rPr>
        <w:t xml:space="preserve"> 3</w:t>
      </w:r>
      <w:r w:rsidRPr="00515889">
        <w:rPr>
          <w:rFonts w:ascii="GHEA Grapalat" w:hAnsi="GHEA Grapalat"/>
          <w:i/>
        </w:rPr>
        <w:tab/>
      </w:r>
      <w:r>
        <w:rPr>
          <w:rFonts w:ascii="GHEA Grapalat" w:hAnsi="GHEA Grapalat"/>
          <w:i/>
        </w:rPr>
        <w:t>от</w:t>
      </w:r>
      <w:r w:rsidR="00F471A4">
        <w:rPr>
          <w:rFonts w:ascii="GHEA Grapalat" w:hAnsi="GHEA Grapalat"/>
          <w:i/>
          <w:lang w:val="en-US"/>
        </w:rPr>
        <w:t xml:space="preserve"> 26</w:t>
      </w:r>
      <w:r>
        <w:rPr>
          <w:rFonts w:ascii="GHEA Grapalat" w:hAnsi="GHEA Grapalat"/>
          <w:i/>
        </w:rPr>
        <w:t>.</w:t>
      </w:r>
      <w:r w:rsidRPr="00747A3B">
        <w:rPr>
          <w:rFonts w:ascii="GHEA Grapalat" w:hAnsi="GHEA Grapalat"/>
          <w:i/>
        </w:rPr>
        <w:t>0</w:t>
      </w:r>
      <w:r w:rsidR="00F471A4">
        <w:rPr>
          <w:rFonts w:ascii="GHEA Grapalat" w:hAnsi="GHEA Grapalat"/>
          <w:i/>
          <w:lang w:val="en-US"/>
        </w:rPr>
        <w:t>3</w:t>
      </w:r>
      <w:r w:rsidRPr="00C90F08">
        <w:rPr>
          <w:rFonts w:ascii="GHEA Grapalat" w:hAnsi="GHEA Grapalat"/>
          <w:i/>
        </w:rPr>
        <w:t>.</w:t>
      </w:r>
      <w:r>
        <w:rPr>
          <w:rFonts w:ascii="GHEA Grapalat" w:hAnsi="GHEA Grapalat"/>
          <w:i/>
        </w:rPr>
        <w:t>20</w:t>
      </w:r>
      <w:r w:rsidRPr="00747A3B">
        <w:rPr>
          <w:rFonts w:ascii="GHEA Grapalat" w:hAnsi="GHEA Grapalat"/>
          <w:i/>
        </w:rPr>
        <w:t>2</w:t>
      </w:r>
      <w:r w:rsidRPr="005868B7">
        <w:rPr>
          <w:rFonts w:ascii="GHEA Grapalat" w:hAnsi="GHEA Grapalat"/>
          <w:i/>
        </w:rPr>
        <w:t>1</w:t>
      </w:r>
      <w:r w:rsidRPr="00016450">
        <w:rPr>
          <w:rFonts w:ascii="GHEA Grapalat" w:hAnsi="GHEA Grapalat"/>
          <w:i/>
        </w:rPr>
        <w:t>г.</w:t>
      </w:r>
    </w:p>
    <w:p w:rsidR="002C4BC4" w:rsidRPr="00AA5BD2" w:rsidRDefault="002C4BC4" w:rsidP="002C4BC4">
      <w:pPr>
        <w:rPr>
          <w:rFonts w:ascii="GHEA Grapalat" w:hAnsi="GHEA Grapalat"/>
        </w:rPr>
      </w:pPr>
    </w:p>
    <w:p w:rsidR="002C4BC4" w:rsidRPr="00AA5BD2" w:rsidRDefault="002C4BC4" w:rsidP="002C4BC4">
      <w:pPr>
        <w:pStyle w:val="BodyText"/>
        <w:widowControl w:val="0"/>
        <w:spacing w:after="160" w:line="360" w:lineRule="auto"/>
        <w:ind w:right="-7"/>
        <w:jc w:val="center"/>
        <w:rPr>
          <w:rFonts w:ascii="GHEA Grapalat" w:hAnsi="GHEA Grapalat"/>
        </w:rPr>
      </w:pPr>
    </w:p>
    <w:p w:rsidR="002C4BC4" w:rsidRPr="002106B9" w:rsidRDefault="002C4BC4" w:rsidP="002C4BC4">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2C4BC4" w:rsidRPr="00016450" w:rsidRDefault="002C4BC4" w:rsidP="002C4BC4">
      <w:pPr>
        <w:pStyle w:val="BodyText"/>
        <w:widowControl w:val="0"/>
        <w:spacing w:after="160" w:line="360" w:lineRule="auto"/>
        <w:ind w:right="-7"/>
        <w:jc w:val="center"/>
        <w:rPr>
          <w:rFonts w:ascii="GHEA Grapalat" w:hAnsi="GHEA Grapalat"/>
        </w:rPr>
      </w:pPr>
    </w:p>
    <w:p w:rsidR="002C4BC4" w:rsidRPr="00016450" w:rsidRDefault="002C4BC4" w:rsidP="002C4BC4">
      <w:pPr>
        <w:pStyle w:val="BodyText"/>
        <w:widowControl w:val="0"/>
        <w:spacing w:after="160" w:line="360" w:lineRule="auto"/>
        <w:ind w:right="-7"/>
        <w:jc w:val="center"/>
        <w:rPr>
          <w:rFonts w:ascii="GHEA Grapalat" w:hAnsi="GHEA Grapalat" w:cs="Sylfaen"/>
        </w:rPr>
      </w:pPr>
      <w:r>
        <w:rPr>
          <w:rFonts w:ascii="GHEA Grapalat" w:hAnsi="GHEA Grapalat"/>
        </w:rPr>
        <w:t>ПРИГЛАШЕНИ</w:t>
      </w:r>
      <w:r w:rsidRPr="00016450">
        <w:rPr>
          <w:rFonts w:ascii="GHEA Grapalat" w:hAnsi="GHEA Grapalat"/>
        </w:rPr>
        <w:t>Е</w:t>
      </w:r>
    </w:p>
    <w:p w:rsidR="002C4BC4" w:rsidRPr="00016450" w:rsidRDefault="002C4BC4" w:rsidP="002C4BC4">
      <w:pPr>
        <w:pStyle w:val="BodyText"/>
        <w:widowControl w:val="0"/>
        <w:spacing w:after="160" w:line="360" w:lineRule="auto"/>
        <w:ind w:right="-7"/>
        <w:jc w:val="center"/>
        <w:rPr>
          <w:rFonts w:ascii="GHEA Grapalat" w:hAnsi="GHEA Grapalat" w:cs="Sylfaen"/>
        </w:rPr>
      </w:pPr>
    </w:p>
    <w:p w:rsidR="002C4BC4" w:rsidRPr="00AA213D" w:rsidRDefault="002C4BC4" w:rsidP="002C4BC4">
      <w:pPr>
        <w:pStyle w:val="BodyText"/>
        <w:widowControl w:val="0"/>
        <w:spacing w:after="160" w:line="360" w:lineRule="auto"/>
        <w:ind w:right="-7"/>
        <w:jc w:val="center"/>
        <w:rPr>
          <w:rFonts w:ascii="GHEA Grapalat" w:hAnsi="GHEA Grapalat"/>
        </w:rPr>
      </w:pPr>
    </w:p>
    <w:p w:rsidR="002C4BC4" w:rsidRPr="00C90F08" w:rsidRDefault="002C4BC4" w:rsidP="002C4BC4">
      <w:pPr>
        <w:pStyle w:val="BodyText"/>
        <w:widowControl w:val="0"/>
        <w:spacing w:after="160" w:line="360" w:lineRule="auto"/>
        <w:ind w:right="-7"/>
        <w:jc w:val="center"/>
        <w:rPr>
          <w:rFonts w:ascii="GHEA Grapalat" w:hAnsi="GHEA Grapalat"/>
        </w:rPr>
      </w:pPr>
      <w:r w:rsidRPr="00016450">
        <w:rPr>
          <w:rFonts w:ascii="GHEA Grapalat" w:hAnsi="GHEA Grapalat"/>
        </w:rPr>
        <w:t xml:space="preserve">НА </w:t>
      </w:r>
      <w:r w:rsidR="00930DE0" w:rsidRPr="009044F1">
        <w:rPr>
          <w:rFonts w:ascii="GHEA Grapalat" w:hAnsi="GHEA Grapalat"/>
        </w:rPr>
        <w:t>ОТКРЫТЫЙ КОНКУРС</w:t>
      </w:r>
      <w:r w:rsidRPr="00016450">
        <w:rPr>
          <w:rFonts w:ascii="GHEA Grapalat" w:hAnsi="GHEA Grapalat"/>
        </w:rPr>
        <w:t xml:space="preserve">, ОБЪЯВЛЕННЫЙ С ЦЕЛЬЮ ПРИОБРЕТЕНИЯ </w:t>
      </w:r>
      <w:r w:rsidRPr="00FC6238">
        <w:rPr>
          <w:rFonts w:ascii="GHEA Grapalat" w:hAnsi="GHEA Grapalat"/>
        </w:rPr>
        <w:t xml:space="preserve">светотехнических </w:t>
      </w:r>
      <w:r w:rsidRPr="00C7414E">
        <w:rPr>
          <w:rFonts w:ascii="GHEA Grapalat" w:hAnsi="GHEA Grapalat"/>
        </w:rPr>
        <w:t xml:space="preserve"> товаров</w:t>
      </w:r>
      <w:r w:rsidRPr="006B26FE">
        <w:rPr>
          <w:rFonts w:ascii="Arial Unicode" w:hAnsi="Arial Unicode"/>
          <w:lang w:val="af-ZA"/>
        </w:rPr>
        <w:t xml:space="preserve"> </w:t>
      </w:r>
      <w:r w:rsidRPr="00016450">
        <w:rPr>
          <w:rFonts w:ascii="GHEA Grapalat" w:hAnsi="GHEA Grapalat"/>
        </w:rPr>
        <w:t xml:space="preserve">ДЛЯ НУЖД </w:t>
      </w:r>
    </w:p>
    <w:p w:rsidR="002C4BC4" w:rsidRPr="002106B9" w:rsidRDefault="002C4BC4" w:rsidP="002C4BC4">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2C4BC4" w:rsidRPr="009044F1" w:rsidRDefault="002C4BC4" w:rsidP="002C4BC4">
      <w:pPr>
        <w:pStyle w:val="BodyText"/>
        <w:widowControl w:val="0"/>
        <w:spacing w:after="160"/>
        <w:ind w:right="-7" w:firstLine="567"/>
        <w:jc w:val="center"/>
        <w:rPr>
          <w:rFonts w:ascii="GHEA Grapalat" w:hAnsi="GHEA Grapalat"/>
        </w:rPr>
      </w:pPr>
    </w:p>
    <w:p w:rsidR="002C4BC4" w:rsidRDefault="002C4BC4" w:rsidP="002C4BC4">
      <w:pPr>
        <w:rPr>
          <w:rFonts w:ascii="GHEA Grapalat" w:hAnsi="GHEA Grapalat"/>
        </w:rPr>
      </w:pPr>
      <w:r>
        <w:rPr>
          <w:rFonts w:ascii="GHEA Grapalat" w:hAnsi="GHEA Grapalat"/>
        </w:rPr>
        <w:br w:type="page"/>
      </w:r>
    </w:p>
    <w:p w:rsidR="002C4BC4" w:rsidRPr="009044F1" w:rsidRDefault="002C4BC4" w:rsidP="002C4BC4">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2C4BC4" w:rsidRPr="009044F1" w:rsidRDefault="002C4BC4" w:rsidP="002C4BC4">
      <w:pPr>
        <w:widowControl w:val="0"/>
        <w:spacing w:after="160"/>
        <w:ind w:firstLine="567"/>
        <w:jc w:val="both"/>
        <w:rPr>
          <w:rFonts w:ascii="GHEA Grapalat" w:hAnsi="GHEA Grapalat"/>
          <w:i/>
        </w:rPr>
      </w:pPr>
    </w:p>
    <w:p w:rsidR="002C4BC4" w:rsidRPr="009044F1" w:rsidRDefault="002C4BC4" w:rsidP="002C4BC4">
      <w:pPr>
        <w:widowControl w:val="0"/>
        <w:spacing w:after="160"/>
        <w:ind w:firstLine="567"/>
        <w:jc w:val="center"/>
        <w:rPr>
          <w:rFonts w:ascii="GHEA Grapalat" w:hAnsi="GHEA Grapalat" w:cs="Sylfaen"/>
          <w:b/>
        </w:rPr>
      </w:pPr>
      <w:r w:rsidRPr="009044F1">
        <w:rPr>
          <w:rFonts w:ascii="GHEA Grapalat" w:hAnsi="GHEA Grapalat"/>
        </w:rPr>
        <w:br w:type="page"/>
      </w:r>
    </w:p>
    <w:p w:rsidR="002C4BC4" w:rsidRPr="009044F1" w:rsidRDefault="002C4BC4" w:rsidP="002C4BC4">
      <w:pPr>
        <w:widowControl w:val="0"/>
        <w:spacing w:after="160"/>
        <w:jc w:val="center"/>
        <w:rPr>
          <w:rFonts w:ascii="GHEA Grapalat" w:hAnsi="GHEA Grapalat"/>
          <w:b/>
        </w:rPr>
      </w:pPr>
      <w:r w:rsidRPr="009044F1">
        <w:rPr>
          <w:rFonts w:ascii="GHEA Grapalat" w:hAnsi="GHEA Grapalat"/>
          <w:b/>
        </w:rPr>
        <w:lastRenderedPageBreak/>
        <w:t>СОДЕРЖАНИЕ</w:t>
      </w:r>
    </w:p>
    <w:p w:rsidR="002C4BC4" w:rsidRPr="009044F1" w:rsidRDefault="002C4BC4" w:rsidP="002C4BC4">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Pr="005C1BF7">
        <w:rPr>
          <w:rFonts w:ascii="GHEA Grapalat" w:hAnsi="GHEA Grapalat"/>
          <w:b/>
        </w:rPr>
        <w:br/>
      </w:r>
      <w:r w:rsidRPr="009044F1">
        <w:rPr>
          <w:rFonts w:ascii="GHEA Grapalat" w:hAnsi="GHEA Grapalat"/>
          <w:b/>
        </w:rPr>
        <w:t>ОБЪЯВЛЕННЫЙ С ЦЕЛЬЮ ПРИОБРЕТЕНИЯ</w:t>
      </w:r>
    </w:p>
    <w:p w:rsidR="002C4BC4" w:rsidRPr="002106B9" w:rsidRDefault="002C4BC4" w:rsidP="002C4BC4">
      <w:pPr>
        <w:pStyle w:val="BodyText"/>
        <w:widowControl w:val="0"/>
        <w:spacing w:after="160" w:line="360" w:lineRule="auto"/>
        <w:ind w:right="-7"/>
        <w:jc w:val="center"/>
        <w:rPr>
          <w:rFonts w:ascii="GHEA Grapalat" w:hAnsi="GHEA Grapalat"/>
          <w:b/>
        </w:rPr>
      </w:pPr>
      <w:r w:rsidRPr="00FC6238">
        <w:rPr>
          <w:rFonts w:ascii="GHEA Grapalat" w:hAnsi="GHEA Grapalat"/>
        </w:rPr>
        <w:t>Светотехнических</w:t>
      </w:r>
      <w:r w:rsidRPr="00C90F08">
        <w:rPr>
          <w:rFonts w:ascii="GHEA Grapalat" w:hAnsi="GHEA Grapalat"/>
        </w:rPr>
        <w:t xml:space="preserve"> </w:t>
      </w:r>
      <w:r w:rsidRPr="00C7414E">
        <w:rPr>
          <w:rFonts w:ascii="GHEA Grapalat" w:hAnsi="GHEA Grapalat"/>
        </w:rPr>
        <w:t xml:space="preserve"> товаров</w:t>
      </w:r>
      <w:r w:rsidRPr="006B26FE">
        <w:rPr>
          <w:rFonts w:ascii="Arial Unicode" w:hAnsi="Arial Unicode"/>
          <w:lang w:val="af-ZA"/>
        </w:rPr>
        <w:t xml:space="preserve"> </w:t>
      </w:r>
      <w:r>
        <w:rPr>
          <w:rFonts w:ascii="GHEA Grapalat" w:hAnsi="GHEA Grapalat"/>
          <w:b/>
        </w:rPr>
        <w:t xml:space="preserve">ДЛЯ НУЖД </w:t>
      </w:r>
      <w:r w:rsidRPr="002106B9">
        <w:rPr>
          <w:rFonts w:ascii="GHEA Grapalat" w:hAnsi="GHEA Grapalat"/>
          <w:b/>
        </w:rPr>
        <w:t>ЗАО “Ергорсвет”</w:t>
      </w:r>
    </w:p>
    <w:p w:rsidR="002C4BC4" w:rsidRPr="003A1EBB" w:rsidRDefault="002C4BC4" w:rsidP="002C4BC4">
      <w:pPr>
        <w:widowControl w:val="0"/>
        <w:spacing w:after="160"/>
        <w:ind w:firstLine="567"/>
        <w:jc w:val="center"/>
        <w:rPr>
          <w:rFonts w:ascii="GHEA Grapalat" w:hAnsi="GHEA Grapalat"/>
        </w:rPr>
      </w:pPr>
    </w:p>
    <w:p w:rsidR="002C4BC4" w:rsidRPr="009044F1" w:rsidRDefault="002C4BC4" w:rsidP="002C4BC4">
      <w:pPr>
        <w:widowControl w:val="0"/>
        <w:spacing w:after="160"/>
        <w:jc w:val="center"/>
        <w:rPr>
          <w:rFonts w:ascii="GHEA Grapalat" w:hAnsi="GHEA Grapalat" w:cs="Sylfaen"/>
          <w:b/>
        </w:rPr>
      </w:pPr>
    </w:p>
    <w:p w:rsidR="002C4BC4" w:rsidRPr="008842CE" w:rsidRDefault="002C4BC4" w:rsidP="002C4BC4">
      <w:pPr>
        <w:widowControl w:val="0"/>
        <w:spacing w:after="160"/>
        <w:jc w:val="center"/>
        <w:rPr>
          <w:rFonts w:ascii="GHEA Grapalat" w:hAnsi="GHEA Grapalat"/>
          <w:b/>
        </w:rPr>
      </w:pPr>
      <w:r w:rsidRPr="009044F1">
        <w:rPr>
          <w:rFonts w:ascii="GHEA Grapalat" w:hAnsi="GHEA Grapalat"/>
          <w:b/>
        </w:rPr>
        <w:t>ЧАСТЬ I.</w:t>
      </w:r>
    </w:p>
    <w:p w:rsidR="002C4BC4" w:rsidRPr="008842CE" w:rsidRDefault="002C4BC4" w:rsidP="002C4BC4">
      <w:pPr>
        <w:widowControl w:val="0"/>
        <w:spacing w:after="160"/>
        <w:jc w:val="center"/>
        <w:rPr>
          <w:rFonts w:ascii="GHEA Grapalat" w:hAnsi="GHEA Grapalat"/>
        </w:rPr>
      </w:pPr>
    </w:p>
    <w:p w:rsidR="002C4BC4" w:rsidRPr="009044F1" w:rsidRDefault="002C4BC4" w:rsidP="002C4BC4">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2C4BC4" w:rsidRPr="009044F1" w:rsidRDefault="002C4BC4" w:rsidP="002C4BC4">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2C4BC4" w:rsidRPr="00543BAE" w:rsidRDefault="002C4BC4" w:rsidP="002C4BC4">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2C4BC4" w:rsidRPr="009044F1" w:rsidRDefault="002C4BC4" w:rsidP="002C4BC4">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2C4BC4" w:rsidRPr="009044F1" w:rsidRDefault="002C4BC4" w:rsidP="002C4BC4">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2C4BC4" w:rsidRDefault="002C4BC4" w:rsidP="002C4BC4">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2C4BC4" w:rsidRPr="008842CE" w:rsidRDefault="002C4BC4" w:rsidP="002C4BC4">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2C4BC4" w:rsidRPr="003A1EBB" w:rsidRDefault="002C4BC4" w:rsidP="002C4BC4">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2C4BC4" w:rsidRPr="009044F1" w:rsidRDefault="002C4BC4" w:rsidP="002C4BC4">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2C4BC4" w:rsidRPr="003A1EBB" w:rsidRDefault="002C4BC4" w:rsidP="002C4BC4">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2C4BC4" w:rsidRPr="00543BAE" w:rsidRDefault="002C4BC4" w:rsidP="002C4BC4">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2C4BC4" w:rsidRDefault="002C4BC4" w:rsidP="002C4BC4">
      <w:pPr>
        <w:widowControl w:val="0"/>
        <w:spacing w:after="160"/>
        <w:jc w:val="center"/>
        <w:rPr>
          <w:rFonts w:ascii="GHEA Grapalat" w:hAnsi="GHEA Grapalat"/>
          <w:b/>
        </w:rPr>
      </w:pPr>
    </w:p>
    <w:p w:rsidR="002C4BC4" w:rsidRDefault="002C4BC4" w:rsidP="002C4BC4">
      <w:pPr>
        <w:widowControl w:val="0"/>
        <w:spacing w:after="160"/>
        <w:jc w:val="center"/>
        <w:rPr>
          <w:rFonts w:ascii="GHEA Grapalat" w:hAnsi="GHEA Grapalat"/>
          <w:b/>
          <w:lang w:val="en-US"/>
        </w:rPr>
      </w:pPr>
    </w:p>
    <w:p w:rsidR="003A653F" w:rsidRDefault="003A653F" w:rsidP="002C4BC4">
      <w:pPr>
        <w:widowControl w:val="0"/>
        <w:spacing w:after="160"/>
        <w:jc w:val="center"/>
        <w:rPr>
          <w:rFonts w:ascii="GHEA Grapalat" w:hAnsi="GHEA Grapalat"/>
          <w:b/>
          <w:lang w:val="en-US"/>
        </w:rPr>
      </w:pPr>
    </w:p>
    <w:p w:rsidR="003A653F" w:rsidRDefault="003A653F" w:rsidP="002C4BC4">
      <w:pPr>
        <w:widowControl w:val="0"/>
        <w:spacing w:after="160"/>
        <w:jc w:val="center"/>
        <w:rPr>
          <w:rFonts w:ascii="GHEA Grapalat" w:hAnsi="GHEA Grapalat"/>
          <w:b/>
          <w:lang w:val="en-US"/>
        </w:rPr>
      </w:pPr>
    </w:p>
    <w:p w:rsidR="003A653F" w:rsidRDefault="003A653F" w:rsidP="002C4BC4">
      <w:pPr>
        <w:widowControl w:val="0"/>
        <w:spacing w:after="160"/>
        <w:jc w:val="center"/>
        <w:rPr>
          <w:rFonts w:ascii="GHEA Grapalat" w:hAnsi="GHEA Grapalat"/>
          <w:b/>
          <w:lang w:val="en-US"/>
        </w:rPr>
      </w:pPr>
    </w:p>
    <w:p w:rsidR="003A653F" w:rsidRDefault="003A653F" w:rsidP="002C4BC4">
      <w:pPr>
        <w:widowControl w:val="0"/>
        <w:spacing w:after="160"/>
        <w:jc w:val="center"/>
        <w:rPr>
          <w:rFonts w:ascii="GHEA Grapalat" w:hAnsi="GHEA Grapalat"/>
          <w:b/>
          <w:lang w:val="en-US"/>
        </w:rPr>
      </w:pPr>
    </w:p>
    <w:p w:rsidR="003A653F" w:rsidRDefault="003A653F" w:rsidP="002C4BC4">
      <w:pPr>
        <w:widowControl w:val="0"/>
        <w:spacing w:after="160"/>
        <w:jc w:val="center"/>
        <w:rPr>
          <w:rFonts w:ascii="GHEA Grapalat" w:hAnsi="GHEA Grapalat"/>
          <w:b/>
          <w:lang w:val="en-US"/>
        </w:rPr>
      </w:pPr>
    </w:p>
    <w:p w:rsidR="003A653F" w:rsidRDefault="003A653F" w:rsidP="002C4BC4">
      <w:pPr>
        <w:widowControl w:val="0"/>
        <w:spacing w:after="160"/>
        <w:jc w:val="center"/>
        <w:rPr>
          <w:rFonts w:ascii="GHEA Grapalat" w:hAnsi="GHEA Grapalat"/>
          <w:b/>
          <w:lang w:val="en-US"/>
        </w:rPr>
      </w:pPr>
    </w:p>
    <w:p w:rsidR="003A653F" w:rsidRPr="003A653F" w:rsidRDefault="003A653F" w:rsidP="002C4BC4">
      <w:pPr>
        <w:widowControl w:val="0"/>
        <w:spacing w:after="160"/>
        <w:jc w:val="center"/>
        <w:rPr>
          <w:rFonts w:ascii="GHEA Grapalat" w:hAnsi="GHEA Grapalat"/>
          <w:b/>
          <w:lang w:val="en-US"/>
        </w:rPr>
      </w:pPr>
    </w:p>
    <w:p w:rsidR="002C4BC4" w:rsidRPr="00374F4A" w:rsidRDefault="002C4BC4" w:rsidP="002C4BC4">
      <w:pPr>
        <w:widowControl w:val="0"/>
        <w:spacing w:after="160"/>
        <w:jc w:val="center"/>
        <w:rPr>
          <w:rFonts w:ascii="GHEA Grapalat" w:hAnsi="GHEA Grapalat"/>
          <w:b/>
        </w:rPr>
      </w:pPr>
      <w:r>
        <w:rPr>
          <w:rFonts w:ascii="GHEA Grapalat" w:hAnsi="GHEA Grapalat"/>
          <w:b/>
        </w:rPr>
        <w:t xml:space="preserve">ЧАСТЬ II. </w:t>
      </w:r>
    </w:p>
    <w:p w:rsidR="002C4BC4" w:rsidRPr="00374F4A" w:rsidRDefault="002C4BC4" w:rsidP="002C4BC4">
      <w:pPr>
        <w:widowControl w:val="0"/>
        <w:spacing w:after="160"/>
        <w:jc w:val="center"/>
        <w:rPr>
          <w:rFonts w:ascii="GHEA Grapalat" w:hAnsi="GHEA Grapalat"/>
          <w:b/>
        </w:rPr>
      </w:pPr>
    </w:p>
    <w:p w:rsidR="002C4BC4" w:rsidRDefault="002C4BC4" w:rsidP="002C4BC4">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sidR="00A8246C" w:rsidRPr="009044F1">
        <w:rPr>
          <w:rFonts w:ascii="GHEA Grapalat" w:hAnsi="GHEA Grapalat"/>
          <w:b/>
        </w:rPr>
        <w:t>ОТКРЫТЫЙ КОНКУРС</w:t>
      </w:r>
    </w:p>
    <w:p w:rsidR="002C4BC4" w:rsidRPr="008842CE" w:rsidRDefault="002C4BC4" w:rsidP="002C4BC4">
      <w:pPr>
        <w:widowControl w:val="0"/>
        <w:spacing w:after="160"/>
        <w:jc w:val="center"/>
        <w:rPr>
          <w:rFonts w:ascii="GHEA Grapalat" w:hAnsi="GHEA Grapalat"/>
          <w:b/>
        </w:rPr>
      </w:pPr>
    </w:p>
    <w:p w:rsidR="002C4BC4" w:rsidRPr="003A1EBB" w:rsidRDefault="002C4BC4" w:rsidP="002C4BC4">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2C4BC4" w:rsidRPr="003A1EBB" w:rsidRDefault="002C4BC4" w:rsidP="002C4BC4">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2C4BC4" w:rsidRPr="00625529" w:rsidRDefault="002C4BC4" w:rsidP="002C4BC4">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2C4BC4" w:rsidRDefault="002C4BC4" w:rsidP="002C4BC4">
      <w:pPr>
        <w:rPr>
          <w:rFonts w:ascii="GHEA Grapalat" w:hAnsi="GHEA Grapalat"/>
          <w:spacing w:val="-6"/>
        </w:rPr>
      </w:pPr>
      <w:r>
        <w:rPr>
          <w:rFonts w:ascii="GHEA Grapalat" w:hAnsi="GHEA Grapalat"/>
          <w:spacing w:val="-6"/>
        </w:rPr>
        <w:br w:type="page"/>
      </w:r>
    </w:p>
    <w:p w:rsidR="002C4BC4" w:rsidRPr="00C90F08" w:rsidRDefault="002C4BC4" w:rsidP="002C4BC4">
      <w:pPr>
        <w:widowControl w:val="0"/>
        <w:spacing w:after="160" w:line="360" w:lineRule="auto"/>
        <w:ind w:firstLine="567"/>
        <w:jc w:val="both"/>
        <w:rPr>
          <w:rFonts w:ascii="GHEA Grapalat" w:hAnsi="GHEA Grapalat"/>
        </w:rPr>
      </w:pPr>
      <w:r w:rsidRPr="008D299A">
        <w:rPr>
          <w:rFonts w:ascii="GHEA Grapalat" w:hAnsi="GHEA Grapalat"/>
          <w:spacing w:val="-4"/>
        </w:rPr>
        <w:lastRenderedPageBreak/>
        <w:t xml:space="preserve">Настоящее Приглашение предоставляется в дополнение к объявлению </w:t>
      </w:r>
      <w:r w:rsidR="003A653F" w:rsidRPr="006D2DF7">
        <w:rPr>
          <w:rFonts w:ascii="GHEA Grapalat" w:hAnsi="GHEA Grapalat"/>
          <w:spacing w:val="-6"/>
        </w:rPr>
        <w:t>об открытом конкурсе,</w:t>
      </w:r>
      <w:r w:rsidRPr="008D299A">
        <w:rPr>
          <w:rFonts w:ascii="GHEA Grapalat" w:hAnsi="GHEA Grapalat"/>
          <w:spacing w:val="-4"/>
        </w:rPr>
        <w:t>, проводимом под</w:t>
      </w:r>
      <w:r w:rsidRPr="00C90F08">
        <w:rPr>
          <w:rFonts w:ascii="GHEA Grapalat" w:hAnsi="GHEA Grapalat"/>
          <w:spacing w:val="-4"/>
        </w:rPr>
        <w:t xml:space="preserve"> </w:t>
      </w:r>
      <w:r w:rsidRPr="008D299A">
        <w:rPr>
          <w:rFonts w:ascii="GHEA Grapalat" w:hAnsi="GHEA Grapalat"/>
          <w:spacing w:val="-4"/>
        </w:rPr>
        <w:t>кодом</w:t>
      </w:r>
      <w:r w:rsidRPr="00C90F08">
        <w:rPr>
          <w:rFonts w:ascii="GHEA Grapalat" w:hAnsi="GHEA Grapalat"/>
          <w:spacing w:val="-4"/>
        </w:rPr>
        <w:t xml:space="preserve">  </w:t>
      </w:r>
      <w:r w:rsidR="00A8246C">
        <w:rPr>
          <w:rFonts w:ascii="GHEA Grapalat" w:hAnsi="GHEA Grapalat"/>
        </w:rPr>
        <w:t>ЕГС</w:t>
      </w:r>
      <w:r w:rsidR="00A8246C" w:rsidRPr="00DB1AF4">
        <w:rPr>
          <w:rFonts w:ascii="GHEA Grapalat" w:hAnsi="GHEA Grapalat"/>
        </w:rPr>
        <w:t>-BMAPDzB</w:t>
      </w:r>
      <w:r w:rsidR="00A8246C">
        <w:rPr>
          <w:rFonts w:ascii="GHEA Grapalat" w:hAnsi="GHEA Grapalat"/>
        </w:rPr>
        <w:t>-21</w:t>
      </w:r>
      <w:r w:rsidR="00A8246C" w:rsidRPr="00DB1AF4">
        <w:rPr>
          <w:rFonts w:ascii="GHEA Grapalat" w:hAnsi="GHEA Grapalat"/>
        </w:rPr>
        <w:t>/</w:t>
      </w:r>
      <w:r w:rsidR="00A8246C">
        <w:rPr>
          <w:rFonts w:ascii="GHEA Grapalat" w:hAnsi="GHEA Grapalat"/>
        </w:rPr>
        <w:t>1</w:t>
      </w:r>
      <w:r w:rsidRPr="008D299A">
        <w:rPr>
          <w:rFonts w:ascii="GHEA Grapalat" w:hAnsi="GHEA Grapalat"/>
          <w:spacing w:val="-4"/>
        </w:rPr>
        <w:t xml:space="preserve"> </w:t>
      </w:r>
      <w:r w:rsidRPr="00C90F08">
        <w:rPr>
          <w:rFonts w:ascii="GHEA Grapalat" w:hAnsi="GHEA Grapalat"/>
          <w:spacing w:val="-4"/>
        </w:rPr>
        <w:t xml:space="preserve"> </w:t>
      </w:r>
      <w:r w:rsidRPr="008D299A">
        <w:rPr>
          <w:rFonts w:ascii="GHEA Grapalat" w:hAnsi="GHEA Grapalat"/>
          <w:spacing w:val="-4"/>
        </w:rPr>
        <w:t>(далее</w:t>
      </w:r>
      <w:r w:rsidRPr="00016450">
        <w:rPr>
          <w:rFonts w:ascii="GHEA Grapalat" w:hAnsi="GHEA Grapalat"/>
        </w:rPr>
        <w:t xml:space="preserve"> — процедура).</w:t>
      </w:r>
    </w:p>
    <w:p w:rsidR="002C4BC4" w:rsidRPr="000B2CFA" w:rsidRDefault="002C4BC4" w:rsidP="002C4BC4">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2C4BC4" w:rsidRPr="009044F1" w:rsidRDefault="002C4BC4" w:rsidP="002C4BC4">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2C4BC4" w:rsidRPr="009044F1" w:rsidRDefault="002C4BC4" w:rsidP="002C4BC4">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2C4BC4" w:rsidRPr="00747A3B" w:rsidRDefault="002C4BC4" w:rsidP="002C4BC4">
      <w:pPr>
        <w:widowControl w:val="0"/>
        <w:spacing w:after="160" w:line="360" w:lineRule="auto"/>
        <w:jc w:val="center"/>
        <w:rPr>
          <w:rFonts w:ascii="GHEA Grapalat" w:hAnsi="GHEA Grapalat"/>
        </w:rPr>
      </w:pPr>
      <w:r w:rsidRPr="00016450">
        <w:rPr>
          <w:rFonts w:ascii="GHEA Grapalat" w:hAnsi="GHEA Grapalat"/>
        </w:rPr>
        <w:t xml:space="preserve">Адрес электронной почты секретаря оценочной комиссии </w:t>
      </w:r>
      <w:r w:rsidRPr="00C90F08">
        <w:rPr>
          <w:rFonts w:ascii="GHEA Grapalat" w:hAnsi="GHEA Grapalat"/>
        </w:rPr>
        <w:t xml:space="preserve">            </w:t>
      </w:r>
    </w:p>
    <w:p w:rsidR="002C4BC4" w:rsidRPr="00AA5BD2" w:rsidRDefault="002C4BC4" w:rsidP="002C4BC4">
      <w:pPr>
        <w:widowControl w:val="0"/>
        <w:spacing w:after="160" w:line="360" w:lineRule="auto"/>
        <w:jc w:val="center"/>
        <w:rPr>
          <w:rFonts w:ascii="GHEA Grapalat" w:hAnsi="GHEA Grapalat"/>
          <w:lang w:val="hy-AM"/>
        </w:rPr>
      </w:pPr>
      <w:r w:rsidRPr="00747A3B">
        <w:rPr>
          <w:rFonts w:ascii="GHEA Grapalat" w:hAnsi="GHEA Grapalat"/>
          <w:lang w:val="en-US"/>
        </w:rPr>
        <w:t>armen-minasyan0@rambler.ru</w:t>
      </w:r>
    </w:p>
    <w:p w:rsidR="002C4BC4" w:rsidRPr="00747A3B" w:rsidRDefault="002C4BC4" w:rsidP="002C4BC4">
      <w:pPr>
        <w:widowControl w:val="0"/>
        <w:spacing w:after="160"/>
        <w:jc w:val="center"/>
        <w:rPr>
          <w:rFonts w:ascii="GHEA Grapalat" w:hAnsi="GHEA Grapalat"/>
          <w:lang w:val="en-US"/>
        </w:rPr>
      </w:pPr>
      <w:r w:rsidRPr="00747A3B">
        <w:rPr>
          <w:rFonts w:ascii="GHEA Grapalat" w:hAnsi="GHEA Grapalat"/>
          <w:lang w:val="en-US"/>
        </w:rPr>
        <w:br w:type="page"/>
      </w:r>
      <w:r w:rsidRPr="009044F1">
        <w:rPr>
          <w:rFonts w:ascii="GHEA Grapalat" w:hAnsi="GHEA Grapalat"/>
        </w:rPr>
        <w:lastRenderedPageBreak/>
        <w:t>ЧАСТЬ</w:t>
      </w:r>
      <w:r w:rsidRPr="00747A3B">
        <w:rPr>
          <w:rFonts w:ascii="GHEA Grapalat" w:hAnsi="GHEA Grapalat"/>
          <w:lang w:val="en-US"/>
        </w:rPr>
        <w:t xml:space="preserve"> I</w:t>
      </w:r>
    </w:p>
    <w:p w:rsidR="002C4BC4" w:rsidRPr="00747A3B" w:rsidRDefault="002C4BC4" w:rsidP="002C4BC4">
      <w:pPr>
        <w:pStyle w:val="Heading3"/>
        <w:keepNext w:val="0"/>
        <w:widowControl w:val="0"/>
        <w:spacing w:after="160" w:line="240" w:lineRule="auto"/>
        <w:rPr>
          <w:rFonts w:ascii="GHEA Grapalat" w:hAnsi="GHEA Grapalat"/>
          <w:sz w:val="24"/>
          <w:szCs w:val="24"/>
          <w:lang w:val="en-US"/>
        </w:rPr>
      </w:pPr>
    </w:p>
    <w:p w:rsidR="002C4BC4" w:rsidRPr="009044F1" w:rsidRDefault="002C4BC4" w:rsidP="002C4BC4">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2C4BC4" w:rsidRPr="00C90F08" w:rsidRDefault="002C4BC4" w:rsidP="002C4BC4">
      <w:pPr>
        <w:pStyle w:val="BodyText"/>
        <w:widowControl w:val="0"/>
        <w:spacing w:after="160" w:line="360" w:lineRule="auto"/>
        <w:ind w:right="-7"/>
        <w:jc w:val="both"/>
        <w:rPr>
          <w:rFonts w:ascii="GHEA Grapalat" w:hAnsi="GHEA Grapalat"/>
        </w:rPr>
      </w:pPr>
      <w:r w:rsidRPr="00AA5BD2">
        <w:rPr>
          <w:rFonts w:ascii="GHEA Grapalat" w:hAnsi="GHEA Grapalat"/>
        </w:rPr>
        <w:t>1.1</w:t>
      </w:r>
      <w:r w:rsidRPr="00AA5BD2">
        <w:rPr>
          <w:rFonts w:ascii="GHEA Grapalat" w:hAnsi="GHEA Grapalat"/>
          <w:lang w:val="hy-AM"/>
        </w:rPr>
        <w:t>.</w:t>
      </w:r>
      <w:r w:rsidRPr="00AA5BD2">
        <w:rPr>
          <w:rFonts w:ascii="GHEA Grapalat" w:hAnsi="GHEA Grapalat"/>
          <w:lang w:val="hy-AM"/>
        </w:rPr>
        <w:tab/>
      </w:r>
      <w:r w:rsidRPr="00AA5BD2">
        <w:rPr>
          <w:rFonts w:ascii="GHEA Grapalat" w:hAnsi="GHEA Grapalat"/>
        </w:rPr>
        <w:t>Предметом закупки является приобретение "</w:t>
      </w:r>
      <w:r w:rsidRPr="00C7414E">
        <w:rPr>
          <w:rFonts w:ascii="GHEA Grapalat" w:hAnsi="GHEA Grapalat"/>
        </w:rPr>
        <w:t xml:space="preserve"> </w:t>
      </w:r>
      <w:r w:rsidRPr="00F46656">
        <w:rPr>
          <w:rFonts w:ascii="GHEA Grapalat" w:hAnsi="GHEA Grapalat"/>
        </w:rPr>
        <w:t xml:space="preserve">светотехнических </w:t>
      </w:r>
      <w:r w:rsidRPr="00C7414E">
        <w:rPr>
          <w:rFonts w:ascii="GHEA Grapalat" w:hAnsi="GHEA Grapalat"/>
        </w:rPr>
        <w:t xml:space="preserve"> товаров </w:t>
      </w:r>
      <w:r w:rsidRPr="00AA5BD2">
        <w:rPr>
          <w:rFonts w:ascii="GHEA Grapalat" w:hAnsi="GHEA Grapalat"/>
        </w:rPr>
        <w:t xml:space="preserve">" (далее — также товар) для нужд </w:t>
      </w:r>
      <w:r w:rsidRPr="00C90F08">
        <w:rPr>
          <w:rFonts w:ascii="GHEA Grapalat" w:hAnsi="GHEA Grapalat"/>
        </w:rPr>
        <w:t xml:space="preserve"> </w:t>
      </w:r>
      <w:r w:rsidRPr="002106B9">
        <w:rPr>
          <w:rFonts w:ascii="GHEA Grapalat" w:hAnsi="GHEA Grapalat"/>
          <w:sz w:val="26"/>
        </w:rPr>
        <w:t>ЗАО “Ергорсвет”</w:t>
      </w:r>
      <w:r w:rsidRPr="00AA5BD2">
        <w:rPr>
          <w:rFonts w:ascii="GHEA Grapalat" w:hAnsi="GHEA Grapalat"/>
        </w:rPr>
        <w:t>, которые сгруппированы в лоты "</w:t>
      </w:r>
      <w:r w:rsidR="00A8246C" w:rsidRPr="00A8246C">
        <w:rPr>
          <w:rFonts w:ascii="GHEA Grapalat" w:hAnsi="GHEA Grapalat"/>
        </w:rPr>
        <w:t>3</w:t>
      </w:r>
      <w:r w:rsidRPr="00AA5BD2">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2C4BC4" w:rsidRPr="009044F1" w:rsidTr="002C4BC4">
        <w:trPr>
          <w:jc w:val="center"/>
        </w:trPr>
        <w:tc>
          <w:tcPr>
            <w:tcW w:w="1530" w:type="dxa"/>
            <w:vAlign w:val="center"/>
          </w:tcPr>
          <w:p w:rsidR="002C4BC4" w:rsidRPr="009044F1" w:rsidRDefault="002C4BC4" w:rsidP="002C4BC4">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2C4BC4" w:rsidRPr="009044F1" w:rsidRDefault="002C4BC4" w:rsidP="002C4BC4">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C4BC4" w:rsidRPr="009044F1" w:rsidTr="002C4BC4">
        <w:trPr>
          <w:jc w:val="center"/>
        </w:trPr>
        <w:tc>
          <w:tcPr>
            <w:tcW w:w="1530" w:type="dxa"/>
            <w:vAlign w:val="center"/>
          </w:tcPr>
          <w:p w:rsidR="002C4BC4" w:rsidRPr="003B035A" w:rsidRDefault="00A8246C" w:rsidP="002C4BC4">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w:t>
            </w:r>
          </w:p>
        </w:tc>
        <w:tc>
          <w:tcPr>
            <w:tcW w:w="7704" w:type="dxa"/>
          </w:tcPr>
          <w:p w:rsidR="002C4BC4" w:rsidRDefault="002C4BC4" w:rsidP="002C4BC4">
            <w:r w:rsidRPr="00BB3CF5">
              <w:t xml:space="preserve">Светильник LED </w:t>
            </w:r>
            <w:r>
              <w:rPr>
                <w:lang w:val="en-US"/>
              </w:rPr>
              <w:t>5</w:t>
            </w:r>
            <w:r w:rsidRPr="00BB3CF5">
              <w:t>0</w:t>
            </w:r>
            <w:r w:rsidRPr="00476278">
              <w:t xml:space="preserve"> Вт,</w:t>
            </w:r>
          </w:p>
        </w:tc>
      </w:tr>
      <w:tr w:rsidR="002C4BC4" w:rsidRPr="009044F1" w:rsidTr="002C4BC4">
        <w:trPr>
          <w:jc w:val="center"/>
        </w:trPr>
        <w:tc>
          <w:tcPr>
            <w:tcW w:w="1530" w:type="dxa"/>
            <w:vAlign w:val="center"/>
          </w:tcPr>
          <w:p w:rsidR="002C4BC4" w:rsidRPr="003B035A" w:rsidRDefault="00A8246C" w:rsidP="002C4BC4">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w:t>
            </w:r>
          </w:p>
        </w:tc>
        <w:tc>
          <w:tcPr>
            <w:tcW w:w="7704" w:type="dxa"/>
          </w:tcPr>
          <w:p w:rsidR="002C4BC4" w:rsidRDefault="002C4BC4" w:rsidP="002C4BC4">
            <w:r>
              <w:t>Светильник LED 10</w:t>
            </w:r>
            <w:r w:rsidRPr="00BB3CF5">
              <w:t>0</w:t>
            </w:r>
            <w:r w:rsidRPr="00476278">
              <w:t xml:space="preserve"> Вт,</w:t>
            </w:r>
          </w:p>
        </w:tc>
      </w:tr>
      <w:tr w:rsidR="002C4BC4" w:rsidRPr="009044F1" w:rsidTr="002C4BC4">
        <w:trPr>
          <w:jc w:val="center"/>
        </w:trPr>
        <w:tc>
          <w:tcPr>
            <w:tcW w:w="1530" w:type="dxa"/>
            <w:vAlign w:val="center"/>
          </w:tcPr>
          <w:p w:rsidR="002C4BC4" w:rsidRPr="00476278" w:rsidRDefault="00A8246C" w:rsidP="002C4BC4">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w:t>
            </w:r>
          </w:p>
        </w:tc>
        <w:tc>
          <w:tcPr>
            <w:tcW w:w="7704" w:type="dxa"/>
          </w:tcPr>
          <w:p w:rsidR="002C4BC4" w:rsidRDefault="002C4BC4" w:rsidP="002C4BC4">
            <w:r>
              <w:t xml:space="preserve">Светильник LED 150 </w:t>
            </w:r>
            <w:r w:rsidRPr="00476278">
              <w:t>Вт,</w:t>
            </w:r>
          </w:p>
        </w:tc>
      </w:tr>
    </w:tbl>
    <w:p w:rsidR="002C4BC4" w:rsidRDefault="002C4BC4" w:rsidP="002C4BC4">
      <w:pPr>
        <w:pStyle w:val="BodyTextIndent2"/>
        <w:widowControl w:val="0"/>
        <w:spacing w:after="160" w:line="240" w:lineRule="auto"/>
        <w:ind w:firstLine="567"/>
        <w:rPr>
          <w:rFonts w:ascii="GHEA Grapalat" w:hAnsi="GHEA Grapalat"/>
          <w:sz w:val="24"/>
          <w:szCs w:val="24"/>
          <w:lang w:val="en-US"/>
        </w:rPr>
      </w:pPr>
    </w:p>
    <w:p w:rsidR="00A8246C" w:rsidRPr="00AF4F8A" w:rsidRDefault="00A8246C" w:rsidP="00A8246C">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Закупка осуществляется на основании части 6 статьи 15 Закона РА "О закупках"</w:t>
      </w:r>
    </w:p>
    <w:p w:rsidR="002C4BC4" w:rsidRPr="009044F1" w:rsidRDefault="002C4BC4" w:rsidP="002C4BC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2C4BC4" w:rsidRPr="00AA5BD2" w:rsidRDefault="002C4BC4" w:rsidP="002C4BC4">
      <w:pPr>
        <w:pStyle w:val="BodyTextIndent2"/>
        <w:widowControl w:val="0"/>
        <w:tabs>
          <w:tab w:val="left" w:pos="1134"/>
        </w:tabs>
        <w:spacing w:after="160"/>
        <w:ind w:firstLine="567"/>
        <w:rPr>
          <w:rFonts w:ascii="GHEA Grapalat" w:hAnsi="GHEA Grapalat"/>
          <w:sz w:val="24"/>
          <w:szCs w:val="24"/>
          <w:lang w:val="hy-AM"/>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w:t>
      </w:r>
      <w:r w:rsidR="00BA62C5" w:rsidRPr="00BA62C5">
        <w:rPr>
          <w:rFonts w:ascii="GHEA Grapalat" w:hAnsi="GHEA Grapalat"/>
          <w:sz w:val="24"/>
          <w:szCs w:val="24"/>
        </w:rPr>
        <w:t>е</w:t>
      </w:r>
      <w:r w:rsidRPr="00C90F08">
        <w:rPr>
          <w:rFonts w:ascii="GHEA Grapalat" w:hAnsi="GHEA Grapalat"/>
          <w:sz w:val="24"/>
          <w:szCs w:val="24"/>
        </w:rPr>
        <w:t>ться</w:t>
      </w:r>
      <w:r w:rsidRPr="00AA5BD2">
        <w:rPr>
          <w:rFonts w:ascii="GHEA Grapalat" w:hAnsi="GHEA Grapalat"/>
          <w:sz w:val="24"/>
          <w:szCs w:val="24"/>
        </w:rPr>
        <w:t>:</w:t>
      </w:r>
    </w:p>
    <w:p w:rsidR="00096865" w:rsidRPr="00C251A5" w:rsidRDefault="00096865" w:rsidP="00B46D58">
      <w:pPr>
        <w:widowControl w:val="0"/>
        <w:spacing w:after="160"/>
        <w:ind w:firstLine="567"/>
        <w:jc w:val="center"/>
        <w:rPr>
          <w:rFonts w:ascii="GHEA Grapalat" w:hAnsi="GHEA Grapalat" w:cs="Sylfaen"/>
          <w:i/>
          <w:lang w:val="hy-AM"/>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w:t>
      </w:r>
      <w:r w:rsidRPr="009044F1">
        <w:rPr>
          <w:rFonts w:ascii="GHEA Grapalat" w:hAnsi="GHEA Grapalat"/>
        </w:rPr>
        <w:lastRenderedPageBreak/>
        <w:t>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w:t>
      </w:r>
      <w:r w:rsidR="002C1D72" w:rsidRPr="002C1D72">
        <w:rPr>
          <w:rFonts w:ascii="GHEA Grapalat" w:hAnsi="GHEA Grapalat"/>
        </w:rPr>
        <w:lastRenderedPageBreak/>
        <w:t>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F677F1" w:rsidRPr="00DE2AE3" w:rsidRDefault="00F677F1"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D55761" w:rsidRPr="009044F1" w:rsidRDefault="00D55761" w:rsidP="00D55761">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FootnoteReference"/>
          <w:rFonts w:ascii="GHEA Grapalat" w:hAnsi="GHEA Grapalat"/>
        </w:rPr>
        <w:footnoteReference w:customMarkFollows="1" w:id="2"/>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5868B7"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2C4BC4" w:rsidRPr="00AF62BC" w:rsidRDefault="002C4BC4" w:rsidP="002C4BC4">
      <w:pPr>
        <w:pStyle w:val="BodyTextIndent2"/>
        <w:widowControl w:val="0"/>
        <w:spacing w:after="160" w:line="240" w:lineRule="auto"/>
        <w:ind w:firstLine="567"/>
        <w:rPr>
          <w:rFonts w:ascii="GHEA Grapalat" w:hAnsi="GHEA Grapalat" w:cs="Sylfaen"/>
          <w:b/>
          <w:sz w:val="24"/>
          <w:szCs w:val="24"/>
        </w:rPr>
      </w:pPr>
      <w:r w:rsidRPr="00AF62BC">
        <w:rPr>
          <w:rFonts w:ascii="GHEA Grapalat" w:hAnsi="GHEA Grapalat"/>
          <w:b/>
          <w:sz w:val="24"/>
          <w:szCs w:val="24"/>
        </w:rPr>
        <w:t xml:space="preserve">Участник может подать заявку как для каждого лота, так и для нескольких или всех лотов.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23508">
        <w:rPr>
          <w:rFonts w:ascii="GHEA Grapalat" w:hAnsi="GHEA Grapalat"/>
          <w:sz w:val="24"/>
          <w:szCs w:val="24"/>
        </w:rPr>
        <w:t>запрос</w:t>
      </w:r>
      <w:r w:rsidR="00923508" w:rsidRPr="005868B7">
        <w:rPr>
          <w:rFonts w:ascii="GHEA Grapalat" w:hAnsi="GHEA Grapalat"/>
          <w:sz w:val="24"/>
          <w:szCs w:val="24"/>
        </w:rPr>
        <w:t xml:space="preserve"> </w:t>
      </w:r>
      <w:r w:rsidR="00923508" w:rsidRPr="00FD0971">
        <w:rPr>
          <w:rFonts w:ascii="GHEA Grapalat" w:hAnsi="GHEA Grapalat"/>
          <w:sz w:val="24"/>
          <w:szCs w:val="24"/>
        </w:rPr>
        <w:t>котировок</w:t>
      </w:r>
      <w:r w:rsidRPr="009044F1">
        <w:rPr>
          <w:rFonts w:ascii="GHEA Grapalat" w:hAnsi="GHEA Grapalat"/>
          <w:sz w:val="24"/>
          <w:szCs w:val="24"/>
        </w:rPr>
        <w:t>.</w:t>
      </w:r>
    </w:p>
    <w:p w:rsidR="00C251A5" w:rsidRPr="002C7467" w:rsidRDefault="00A80ECD" w:rsidP="00C251A5">
      <w:pPr>
        <w:pStyle w:val="BodyTextIndent2"/>
        <w:widowControl w:val="0"/>
        <w:tabs>
          <w:tab w:val="left" w:pos="1134"/>
        </w:tabs>
        <w:spacing w:after="160"/>
        <w:ind w:firstLine="567"/>
        <w:rPr>
          <w:rFonts w:ascii="GHEA Grapalat" w:hAnsi="GHEA Grapalat" w:cs="Sylfaen"/>
          <w:b/>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C251A5" w:rsidRPr="002C7467">
        <w:rPr>
          <w:rFonts w:ascii="GHEA Grapalat" w:hAnsi="GHEA Grapalat"/>
          <w:b/>
          <w:sz w:val="24"/>
          <w:szCs w:val="24"/>
        </w:rPr>
        <w:t>Заявки на процедуру необходимо представить в комиссию по адресу  РА г.Ереван, ул. Бузанда 1/4, не позднее, чем 1</w:t>
      </w:r>
      <w:r w:rsidR="00006E01" w:rsidRPr="00006E01">
        <w:rPr>
          <w:rFonts w:ascii="GHEA Grapalat" w:hAnsi="GHEA Grapalat"/>
          <w:b/>
          <w:sz w:val="24"/>
          <w:szCs w:val="24"/>
        </w:rPr>
        <w:t>1</w:t>
      </w:r>
      <w:r w:rsidR="00C251A5" w:rsidRPr="002C7467">
        <w:rPr>
          <w:rFonts w:ascii="GHEA Grapalat" w:hAnsi="GHEA Grapalat"/>
          <w:b/>
          <w:sz w:val="24"/>
          <w:szCs w:val="24"/>
        </w:rPr>
        <w:t xml:space="preserve">:00  часов </w:t>
      </w:r>
      <w:r w:rsidR="00006E01">
        <w:rPr>
          <w:rFonts w:ascii="GHEA Grapalat" w:hAnsi="GHEA Grapalat"/>
          <w:b/>
          <w:sz w:val="24"/>
          <w:szCs w:val="24"/>
        </w:rPr>
        <w:t>20</w:t>
      </w:r>
      <w:r w:rsidR="00C251A5" w:rsidRPr="002C7467">
        <w:rPr>
          <w:rFonts w:ascii="GHEA Grapalat" w:hAnsi="GHEA Grapalat"/>
          <w:b/>
          <w:sz w:val="24"/>
          <w:szCs w:val="24"/>
        </w:rPr>
        <w:t xml:space="preserve">-го  дня с даты опубликования в бюллетене объявления и приглашения на настоящую процедуру. </w:t>
      </w:r>
    </w:p>
    <w:p w:rsidR="00A80ECD" w:rsidRDefault="00C251A5" w:rsidP="00C251A5">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Pr="00EB1B19">
        <w:rPr>
          <w:rFonts w:ascii="GHEA Grapalat" w:hAnsi="GHEA Grapalat"/>
          <w:sz w:val="24"/>
          <w:szCs w:val="24"/>
        </w:rPr>
        <w:t>Армен Минасян</w:t>
      </w:r>
      <w:r w:rsidRPr="00016450">
        <w:rPr>
          <w:rFonts w:ascii="GHEA Grapalat" w:hAnsi="GHEA Grapalat"/>
          <w:sz w:val="24"/>
          <w:szCs w:val="24"/>
        </w:rPr>
        <w:t>.</w:t>
      </w:r>
      <w:r>
        <w:rPr>
          <w:rFonts w:ascii="GHEA Grapalat" w:hAnsi="GHEA Grapalat"/>
          <w:sz w:val="24"/>
          <w:szCs w:val="24"/>
        </w:rPr>
        <w:t xml:space="preserve"> </w:t>
      </w:r>
      <w:r w:rsidR="00A80ECD">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w:t>
      </w:r>
      <w:r w:rsidR="003C5795" w:rsidRPr="003C5795">
        <w:rPr>
          <w:rFonts w:ascii="GHEA Grapalat" w:hAnsi="GHEA Grapalat"/>
        </w:rPr>
        <w:lastRenderedPageBreak/>
        <w:t>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Pr="00C251A5" w:rsidRDefault="00EA0D10" w:rsidP="00B46D58">
      <w:pPr>
        <w:pStyle w:val="norm"/>
        <w:widowControl w:val="0"/>
        <w:tabs>
          <w:tab w:val="left" w:pos="1134"/>
        </w:tabs>
        <w:spacing w:after="160" w:line="240" w:lineRule="auto"/>
        <w:ind w:firstLine="284"/>
        <w:rPr>
          <w:rFonts w:ascii="GHEA Grapalat" w:hAnsi="GHEA Grapalat"/>
          <w:b/>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C251A5">
        <w:rPr>
          <w:rFonts w:ascii="GHEA Grapalat" w:hAnsi="GHEA Grapalat"/>
          <w:b/>
          <w:sz w:val="24"/>
          <w:szCs w:val="24"/>
        </w:rPr>
        <w:t>технические характеристики</w:t>
      </w:r>
      <w:r w:rsidR="00932115" w:rsidRPr="00C251A5">
        <w:rPr>
          <w:rFonts w:ascii="GHEA Grapalat" w:hAnsi="GHEA Grapalat" w:cs="Sylfaen"/>
          <w:b/>
          <w:sz w:val="24"/>
          <w:szCs w:val="24"/>
        </w:rPr>
        <w:t xml:space="preserve"> предлагаемого им товара</w:t>
      </w:r>
      <w:r w:rsidR="005F25EF" w:rsidRPr="00C251A5">
        <w:rPr>
          <w:rFonts w:ascii="GHEA Grapalat" w:hAnsi="GHEA Grapalat"/>
          <w:b/>
          <w:sz w:val="24"/>
          <w:szCs w:val="24"/>
        </w:rPr>
        <w:t xml:space="preserve">, а также товарный знак, </w:t>
      </w:r>
      <w:r w:rsidR="00932115" w:rsidRPr="00C251A5">
        <w:rPr>
          <w:rFonts w:ascii="GHEA Grapalat" w:hAnsi="GHEA Grapalat" w:cs="Sylfaen"/>
          <w:b/>
          <w:sz w:val="24"/>
          <w:szCs w:val="24"/>
        </w:rPr>
        <w:t>фирменное наименование, марка и</w:t>
      </w:r>
      <w:r w:rsidR="00932115" w:rsidRPr="00C251A5">
        <w:rPr>
          <w:rFonts w:ascii="GHEA Grapalat" w:hAnsi="GHEA Grapalat"/>
          <w:b/>
          <w:sz w:val="24"/>
          <w:szCs w:val="24"/>
        </w:rPr>
        <w:t xml:space="preserve"> </w:t>
      </w:r>
      <w:r w:rsidR="005F25EF" w:rsidRPr="00C251A5">
        <w:rPr>
          <w:rFonts w:ascii="GHEA Grapalat" w:hAnsi="GHEA Grapalat"/>
          <w:b/>
          <w:sz w:val="24"/>
          <w:szCs w:val="24"/>
        </w:rPr>
        <w:t>наименование производителя, (далее — полное описание товара</w:t>
      </w:r>
      <w:r w:rsidR="005F25EF" w:rsidRPr="00C251A5">
        <w:rPr>
          <w:rFonts w:ascii="GHEA Grapalat" w:hAnsi="GHEA Grapalat"/>
          <w:b/>
        </w:rPr>
        <w:t>)</w:t>
      </w:r>
      <w:r w:rsidR="00EA6AE0" w:rsidRPr="00C251A5">
        <w:rPr>
          <w:rStyle w:val="FootnoteReference"/>
          <w:rFonts w:ascii="GHEA Grapalat" w:hAnsi="GHEA Grapalat" w:cs="Sylfaen"/>
          <w:b/>
          <w:sz w:val="24"/>
          <w:szCs w:val="24"/>
        </w:rPr>
        <w:footnoteReference w:customMarkFollows="1" w:id="3"/>
        <w:t>7</w:t>
      </w:r>
      <w:r w:rsidR="005F25EF" w:rsidRPr="00C251A5">
        <w:rPr>
          <w:rFonts w:ascii="GHEA Grapalat" w:hAnsi="GHEA Grapalat" w:cs="Sylfaen"/>
          <w:b/>
          <w:sz w:val="24"/>
          <w:szCs w:val="24"/>
        </w:rPr>
        <w:t>:</w:t>
      </w:r>
      <w:r w:rsidR="00932115" w:rsidRPr="00C251A5">
        <w:rPr>
          <w:b/>
        </w:rPr>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w:t>
      </w:r>
      <w:r>
        <w:rPr>
          <w:rFonts w:ascii="GHEA Grapalat" w:hAnsi="GHEA Grapalat" w:cs="Sylfaen"/>
          <w:sz w:val="24"/>
          <w:szCs w:val="24"/>
        </w:rPr>
        <w:lastRenderedPageBreak/>
        <w:t>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55624F" w:rsidRPr="00016450">
        <w:rPr>
          <w:rFonts w:ascii="GHEA Grapalat" w:hAnsi="GHEA Grapalat"/>
        </w:rPr>
        <w:t>"</w:t>
      </w:r>
      <w:r w:rsidR="00006E01">
        <w:rPr>
          <w:rFonts w:ascii="GHEA Grapalat" w:hAnsi="GHEA Grapalat"/>
        </w:rPr>
        <w:t>20</w:t>
      </w:r>
      <w:r w:rsidR="0055624F">
        <w:rPr>
          <w:rFonts w:ascii="GHEA Grapalat" w:hAnsi="GHEA Grapalat"/>
          <w:sz w:val="24"/>
          <w:szCs w:val="24"/>
        </w:rPr>
        <w:t>"-</w:t>
      </w:r>
      <w:r w:rsidRPr="009044F1">
        <w:rPr>
          <w:rFonts w:ascii="GHEA Grapalat" w:hAnsi="GHEA Grapalat"/>
          <w:sz w:val="24"/>
          <w:szCs w:val="24"/>
        </w:rPr>
        <w:t>й день в "</w:t>
      </w:r>
      <w:r w:rsidR="0055624F" w:rsidRPr="00016450">
        <w:rPr>
          <w:rFonts w:ascii="GHEA Grapalat" w:hAnsi="GHEA Grapalat"/>
        </w:rPr>
        <w:t>"</w:t>
      </w:r>
      <w:r w:rsidR="0055624F" w:rsidRPr="00EB1B19">
        <w:rPr>
          <w:rFonts w:ascii="GHEA Grapalat" w:hAnsi="GHEA Grapalat"/>
        </w:rPr>
        <w:t>1</w:t>
      </w:r>
      <w:r w:rsidR="00006E01" w:rsidRPr="00006E01">
        <w:rPr>
          <w:rFonts w:ascii="GHEA Grapalat" w:hAnsi="GHEA Grapalat"/>
        </w:rPr>
        <w:t>1</w:t>
      </w:r>
      <w:r w:rsidR="0055624F" w:rsidRPr="00EB1B19">
        <w:rPr>
          <w:rFonts w:ascii="GHEA Grapalat" w:hAnsi="GHEA Grapalat"/>
        </w:rPr>
        <w:t>:</w:t>
      </w:r>
      <w:r w:rsidR="0055624F" w:rsidRPr="00C90F08">
        <w:rPr>
          <w:rFonts w:ascii="GHEA Grapalat" w:hAnsi="GHEA Grapalat"/>
        </w:rPr>
        <w:t>0</w:t>
      </w:r>
      <w:r w:rsidR="0055624F" w:rsidRPr="00EB1B19">
        <w:rPr>
          <w:rFonts w:ascii="GHEA Grapalat" w:hAnsi="GHEA Grapalat"/>
        </w:rPr>
        <w:t>0</w:t>
      </w:r>
      <w:r w:rsidR="0055624F" w:rsidRPr="00016450">
        <w:rPr>
          <w:rFonts w:ascii="GHEA Grapalat" w:hAnsi="GHEA Grapalat"/>
        </w:rPr>
        <w:t xml:space="preserve">" </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05D02" w:rsidRPr="009044F1">
        <w:rPr>
          <w:rFonts w:ascii="GHEA Grapalat" w:hAnsi="GHEA Grapalat"/>
          <w:i w:val="0"/>
          <w:sz w:val="24"/>
          <w:szCs w:val="24"/>
        </w:rPr>
        <w:t xml:space="preserve">по курсу </w:t>
      </w:r>
      <w:r w:rsidR="00305D02" w:rsidRPr="00AA5BD2">
        <w:rPr>
          <w:rFonts w:ascii="GHEA Grapalat" w:hAnsi="GHEA Grapalat"/>
          <w:i w:val="0"/>
          <w:sz w:val="24"/>
          <w:szCs w:val="24"/>
        </w:rPr>
        <w:t xml:space="preserve"> </w:t>
      </w:r>
      <w:r w:rsidR="00305D02" w:rsidRPr="00C90F08">
        <w:rPr>
          <w:rFonts w:ascii="GHEA Grapalat" w:hAnsi="GHEA Grapalat"/>
          <w:i w:val="0"/>
          <w:sz w:val="24"/>
          <w:szCs w:val="24"/>
        </w:rPr>
        <w:t xml:space="preserve">ЦБ </w:t>
      </w:r>
      <w:r w:rsidR="00305D02" w:rsidRPr="00016450">
        <w:rPr>
          <w:rFonts w:ascii="GHEA Grapalat" w:hAnsi="GHEA Grapalat"/>
          <w:i w:val="0"/>
          <w:sz w:val="24"/>
          <w:szCs w:val="24"/>
        </w:rPr>
        <w:t xml:space="preserve"> </w:t>
      </w:r>
      <w:r w:rsidR="00305D02" w:rsidRPr="00C90F08">
        <w:rPr>
          <w:rFonts w:ascii="GHEA Grapalat" w:hAnsi="GHEA Grapalat"/>
          <w:i w:val="0"/>
          <w:sz w:val="24"/>
          <w:szCs w:val="24"/>
        </w:rPr>
        <w:t>Армении</w:t>
      </w:r>
      <w:r w:rsidR="00305D02" w:rsidRPr="00AA5BD2">
        <w:rPr>
          <w:rFonts w:ascii="GHEA Grapalat" w:hAnsi="GHEA Grapalat"/>
          <w:i w:val="0"/>
          <w:sz w:val="24"/>
          <w:szCs w:val="24"/>
        </w:rPr>
        <w:t xml:space="preserve">  </w:t>
      </w:r>
      <w:r w:rsidR="003C78D9">
        <w:rPr>
          <w:rStyle w:val="FootnoteReference"/>
          <w:rFonts w:ascii="GHEA Grapalat" w:hAnsi="GHEA Grapalat"/>
          <w:i w:val="0"/>
          <w:sz w:val="24"/>
          <w:szCs w:val="24"/>
        </w:rPr>
        <w:footnoteReference w:customMarkFollows="1" w:id="4"/>
        <w:t>10</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w:t>
      </w:r>
      <w:r w:rsidRPr="009044F1">
        <w:rPr>
          <w:rFonts w:ascii="GHEA Grapalat" w:hAnsi="GHEA Grapalat"/>
          <w:sz w:val="24"/>
          <w:szCs w:val="24"/>
        </w:rPr>
        <w:lastRenderedPageBreak/>
        <w:t>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5868B7"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666D21" w:rsidRPr="000811C1" w:rsidRDefault="00666D21" w:rsidP="00666D21">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5"/>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 xml:space="preserve">признается участник занявший </w:t>
      </w:r>
      <w:r w:rsidR="005F2F3B" w:rsidRPr="008C0D41">
        <w:rPr>
          <w:rFonts w:ascii="GHEA Grapalat" w:hAnsi="GHEA Grapalat"/>
        </w:rPr>
        <w:lastRenderedPageBreak/>
        <w:t>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BD2C51">
        <w:rPr>
          <w:rFonts w:ascii="GHEA Grapalat" w:hAnsi="GHEA Grapalat"/>
          <w:b/>
          <w:sz w:val="24"/>
          <w:szCs w:val="24"/>
        </w:rPr>
        <w:t>Период ожидания в случае настоящей процедуры составляет "</w:t>
      </w:r>
      <w:r w:rsidR="00AA05DB">
        <w:rPr>
          <w:rFonts w:ascii="GHEA Grapalat" w:hAnsi="GHEA Grapalat"/>
          <w:b/>
          <w:sz w:val="24"/>
          <w:szCs w:val="24"/>
        </w:rPr>
        <w:t>10</w:t>
      </w:r>
      <w:r w:rsidRPr="00BD2C51">
        <w:rPr>
          <w:rFonts w:ascii="GHEA Grapalat" w:hAnsi="GHEA Grapalat"/>
          <w:b/>
          <w:sz w:val="24"/>
          <w:szCs w:val="24"/>
        </w:rPr>
        <w:t>" календарных дней. Период ожидания не применим, если заявку подал только один участник, с которым заключается договор</w:t>
      </w:r>
      <w:r w:rsidRPr="009044F1">
        <w:rPr>
          <w:rFonts w:ascii="GHEA Grapalat" w:hAnsi="GHEA Grapalat"/>
          <w:sz w:val="24"/>
          <w:szCs w:val="24"/>
        </w:rPr>
        <w:t>.</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 xml:space="preserve">В течение четырех рабочих дней, следующих за окончанием периода </w:t>
      </w:r>
      <w:r w:rsidRPr="009044F1">
        <w:rPr>
          <w:rFonts w:ascii="GHEA Grapalat" w:hAnsi="GHEA Grapalat"/>
        </w:rPr>
        <w:lastRenderedPageBreak/>
        <w:t>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DE2AE3" w:rsidRDefault="00096865" w:rsidP="00B46D58">
      <w:pPr>
        <w:widowControl w:val="0"/>
        <w:spacing w:after="160"/>
        <w:jc w:val="center"/>
        <w:rPr>
          <w:rFonts w:ascii="GHEA Grapalat" w:hAnsi="GHEA Grapalat"/>
          <w:b/>
          <w:iCs/>
        </w:rPr>
      </w:pPr>
    </w:p>
    <w:p w:rsidR="00801A4F" w:rsidRPr="00DE2AE3" w:rsidRDefault="00801A4F"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C65625" w:rsidRDefault="00C65625" w:rsidP="00C65625">
      <w:pPr>
        <w:widowControl w:val="0"/>
        <w:tabs>
          <w:tab w:val="left" w:pos="1276"/>
        </w:tabs>
        <w:spacing w:after="160"/>
        <w:ind w:firstLine="567"/>
        <w:jc w:val="both"/>
        <w:rPr>
          <w:rFonts w:ascii="GHEA Grapalat" w:hAnsi="GHEA Grapalat"/>
        </w:rPr>
      </w:pPr>
      <w:r>
        <w:rPr>
          <w:rFonts w:ascii="GHEA Grapalat" w:hAnsi="GHEA Grapalat"/>
        </w:rPr>
        <w:t>10.1.</w:t>
      </w:r>
      <w:r>
        <w:rPr>
          <w:rFonts w:ascii="GHEA Grapalat" w:hAnsi="GHEA Grapalat"/>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C65625" w:rsidRPr="0090799F" w:rsidRDefault="00C65625" w:rsidP="00C65625">
      <w:pPr>
        <w:widowControl w:val="0"/>
        <w:tabs>
          <w:tab w:val="left" w:pos="1276"/>
        </w:tabs>
        <w:spacing w:after="160"/>
        <w:ind w:firstLine="567"/>
        <w:jc w:val="both"/>
        <w:rPr>
          <w:rFonts w:ascii="GHEA Grapalat" w:hAnsi="GHEA Grapalat"/>
          <w:b/>
        </w:rPr>
      </w:pPr>
      <w:r>
        <w:rPr>
          <w:rFonts w:ascii="GHEA Grapalat" w:hAnsi="GHEA Grapalat"/>
        </w:rPr>
        <w:t xml:space="preserve">10.2 </w:t>
      </w:r>
      <w:r w:rsidRPr="0090799F">
        <w:rPr>
          <w:rFonts w:ascii="GHEA Grapalat" w:hAnsi="GHEA Grapalat"/>
          <w:b/>
        </w:rPr>
        <w:t xml:space="preserve">Размер обеспечения квалификации равен размеру ценового предложения отобранного участника.Обеспечение квалификации представляется в виде банковской гарантии или наличных денег. Причем  обеспечение должно быть действительным как минимум  включительно до 90-го рабочего дня, следующего за днем полного принятия заказчиком результата выполнения контракта. </w:t>
      </w:r>
    </w:p>
    <w:p w:rsidR="00C65625" w:rsidRDefault="00C65625" w:rsidP="00C65625">
      <w:pPr>
        <w:widowControl w:val="0"/>
        <w:tabs>
          <w:tab w:val="left" w:pos="1276"/>
        </w:tabs>
        <w:spacing w:after="160"/>
        <w:ind w:firstLine="567"/>
        <w:jc w:val="both"/>
        <w:rPr>
          <w:rFonts w:ascii="GHEA Grapalat" w:hAnsi="GHEA Grapalat" w:cs="Sylfaen"/>
        </w:rPr>
      </w:pPr>
      <w:r>
        <w:rPr>
          <w:rFonts w:ascii="GHEA Grapalat" w:hAnsi="GHEA Grapalat" w:cs="Sylfaen"/>
        </w:rPr>
        <w:lastRenderedPageBreak/>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Pr>
          <w:rFonts w:ascii="GHEA Grapalat" w:hAnsi="GHEA Grapalat"/>
        </w:rPr>
        <w:t>или наличных денег</w:t>
      </w:r>
      <w:r>
        <w:rPr>
          <w:rFonts w:ascii="GHEA Grapalat" w:hAnsi="GHEA Grapalat" w:cs="Sylfaen"/>
        </w:rPr>
        <w:t xml:space="preserve"> в размере общей цены договора.</w:t>
      </w:r>
      <w:r>
        <w:rPr>
          <w:rFonts w:ascii="GHEA Grapalat" w:hAnsi="GHEA Grapalat"/>
        </w:rPr>
        <w:t xml:space="preserve"> </w:t>
      </w:r>
      <w:r>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Pr>
          <w:rFonts w:ascii="Courier New" w:hAnsi="Courier New" w:cs="Courier New"/>
        </w:rPr>
        <w:t> </w:t>
      </w:r>
      <w:r>
        <w:rPr>
          <w:rFonts w:ascii="GHEA Grapalat" w:hAnsi="GHEA Grapalat" w:cs="GHEA Grapalat"/>
        </w:rPr>
        <w:t>«</w:t>
      </w:r>
      <w:r>
        <w:rPr>
          <w:rFonts w:ascii="GHEA Grapalat" w:hAnsi="GHEA Grapalat" w:cs="Sylfaen"/>
        </w:rPr>
        <w:t>900008000698</w:t>
      </w:r>
      <w:r>
        <w:rPr>
          <w:rFonts w:ascii="GHEA Grapalat" w:hAnsi="GHEA Grapalat" w:cs="GHEA Grapalat"/>
        </w:rPr>
        <w:t>»</w:t>
      </w:r>
      <w:r>
        <w:rPr>
          <w:rFonts w:ascii="GHEA Grapalat" w:hAnsi="GHEA Grapalat" w:cs="Sylfaen"/>
        </w:rPr>
        <w:t xml:space="preserve"> </w:t>
      </w:r>
      <w:r>
        <w:rPr>
          <w:rFonts w:ascii="GHEA Grapalat" w:hAnsi="GHEA Grapalat" w:cs="GHEA Grapalat"/>
        </w:rPr>
        <w:t>открытый</w:t>
      </w:r>
      <w:r>
        <w:rPr>
          <w:rFonts w:ascii="GHEA Grapalat" w:hAnsi="GHEA Grapalat" w:cs="Sylfaen"/>
        </w:rPr>
        <w:t xml:space="preserve"> </w:t>
      </w:r>
      <w:r>
        <w:rPr>
          <w:rFonts w:ascii="GHEA Grapalat" w:hAnsi="GHEA Grapalat" w:cs="GHEA Grapalat"/>
        </w:rPr>
        <w:t>в</w:t>
      </w:r>
      <w:r>
        <w:rPr>
          <w:rFonts w:ascii="GHEA Grapalat" w:hAnsi="GHEA Grapalat" w:cs="Sylfaen"/>
        </w:rPr>
        <w:t xml:space="preserve"> </w:t>
      </w:r>
      <w:r>
        <w:rPr>
          <w:rFonts w:ascii="GHEA Grapalat" w:hAnsi="GHEA Grapalat" w:cs="GHEA Grapalat"/>
        </w:rPr>
        <w:t>Центральном</w:t>
      </w:r>
      <w:r>
        <w:rPr>
          <w:rFonts w:ascii="GHEA Grapalat" w:hAnsi="GHEA Grapalat" w:cs="Sylfaen"/>
        </w:rPr>
        <w:t xml:space="preserve"> </w:t>
      </w:r>
      <w:r>
        <w:rPr>
          <w:rFonts w:ascii="GHEA Grapalat" w:hAnsi="GHEA Grapalat" w:cs="GHEA Grapalat"/>
        </w:rPr>
        <w:t>казначействе</w:t>
      </w:r>
      <w:r>
        <w:rPr>
          <w:rFonts w:ascii="GHEA Grapalat" w:hAnsi="GHEA Grapalat" w:cs="Sylfaen"/>
        </w:rPr>
        <w:t xml:space="preserve"> </w:t>
      </w:r>
      <w:r>
        <w:rPr>
          <w:rFonts w:ascii="GHEA Grapalat" w:hAnsi="GHEA Grapalat" w:cs="GHEA Grapalat"/>
        </w:rPr>
        <w:t>на</w:t>
      </w:r>
      <w:r>
        <w:rPr>
          <w:rFonts w:ascii="GHEA Grapalat" w:hAnsi="GHEA Grapalat" w:cs="Sylfaen"/>
        </w:rPr>
        <w:t xml:space="preserve"> </w:t>
      </w:r>
      <w:r>
        <w:rPr>
          <w:rFonts w:ascii="GHEA Grapalat" w:hAnsi="GHEA Grapalat" w:cs="GHEA Grapalat"/>
        </w:rPr>
        <w:t>имя</w:t>
      </w:r>
      <w:r>
        <w:rPr>
          <w:rFonts w:ascii="GHEA Grapalat" w:hAnsi="GHEA Grapalat" w:cs="Sylfaen"/>
        </w:rPr>
        <w:t xml:space="preserve"> </w:t>
      </w:r>
      <w:r>
        <w:rPr>
          <w:rFonts w:ascii="GHEA Grapalat" w:hAnsi="GHEA Grapalat" w:cs="GHEA Grapalat"/>
        </w:rPr>
        <w:t>уполномоченного</w:t>
      </w:r>
      <w:r>
        <w:rPr>
          <w:rFonts w:ascii="GHEA Grapalat" w:hAnsi="GHEA Grapalat" w:cs="Sylfaen"/>
        </w:rPr>
        <w:t xml:space="preserve"> </w:t>
      </w:r>
      <w:r>
        <w:rPr>
          <w:rFonts w:ascii="GHEA Grapalat" w:hAnsi="GHEA Grapalat" w:cs="GHEA Grapalat"/>
        </w:rPr>
        <w:t>органа</w:t>
      </w:r>
      <w:r>
        <w:rPr>
          <w:rFonts w:ascii="GHEA Grapalat" w:hAnsi="GHEA Grapalat" w:cs="Sylfaen"/>
        </w:rPr>
        <w:t>.</w:t>
      </w:r>
    </w:p>
    <w:p w:rsidR="00C65625" w:rsidRDefault="00C65625" w:rsidP="00C65625">
      <w:pPr>
        <w:widowControl w:val="0"/>
        <w:tabs>
          <w:tab w:val="left" w:pos="1276"/>
        </w:tabs>
        <w:spacing w:after="160"/>
        <w:ind w:firstLine="567"/>
        <w:jc w:val="both"/>
        <w:rPr>
          <w:rFonts w:ascii="GHEA Grapalat" w:hAnsi="GHEA Grapalat"/>
        </w:rPr>
      </w:pPr>
      <w:r>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C65625" w:rsidRDefault="00C65625" w:rsidP="00C65625">
      <w:pPr>
        <w:widowControl w:val="0"/>
        <w:tabs>
          <w:tab w:val="left" w:pos="1276"/>
        </w:tabs>
        <w:spacing w:after="160"/>
        <w:ind w:firstLine="567"/>
        <w:jc w:val="both"/>
        <w:rPr>
          <w:rFonts w:ascii="GHEA Grapalat" w:hAnsi="GHEA Grapalat"/>
        </w:rPr>
      </w:pPr>
      <w:r>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C65625" w:rsidRDefault="00C65625" w:rsidP="00C65625">
      <w:pPr>
        <w:widowControl w:val="0"/>
        <w:tabs>
          <w:tab w:val="left" w:pos="1276"/>
        </w:tabs>
        <w:spacing w:after="160"/>
        <w:ind w:firstLine="567"/>
        <w:jc w:val="both"/>
        <w:rPr>
          <w:rFonts w:ascii="GHEA Grapalat" w:hAnsi="GHEA Grapalat"/>
        </w:rPr>
      </w:pPr>
      <w:r>
        <w:rPr>
          <w:rFonts w:ascii="GHEA Grapalat" w:hAnsi="GHEA Grapalat" w:cs="Sylfaen"/>
        </w:rPr>
        <w:t>Обеспечение квалификации в виде банковской гарантии отобранный участник представляет согласно приложению 4.</w:t>
      </w:r>
      <w:r w:rsidR="00250D13">
        <w:rPr>
          <w:rFonts w:ascii="GHEA Grapalat" w:hAnsi="GHEA Grapalat" w:cs="Sylfaen"/>
          <w:lang w:val="en-US"/>
        </w:rPr>
        <w:t>1</w:t>
      </w:r>
      <w:r>
        <w:rPr>
          <w:rStyle w:val="FootnoteReference"/>
          <w:rFonts w:ascii="GHEA Grapalat" w:hAnsi="GHEA Grapalat"/>
        </w:rPr>
        <w:footnoteReference w:customMarkFollows="1" w:id="6"/>
        <w:t>12</w:t>
      </w:r>
      <w:r>
        <w:rPr>
          <w:rFonts w:ascii="GHEA Grapalat" w:hAnsi="GHEA Grapalat"/>
        </w:rPr>
        <w:t xml:space="preserve"> .</w:t>
      </w:r>
    </w:p>
    <w:p w:rsidR="00C65625" w:rsidRDefault="00C65625" w:rsidP="00C65625">
      <w:pPr>
        <w:widowControl w:val="0"/>
        <w:tabs>
          <w:tab w:val="left" w:pos="1276"/>
        </w:tabs>
        <w:spacing w:after="160"/>
        <w:ind w:firstLine="567"/>
        <w:jc w:val="both"/>
        <w:rPr>
          <w:rFonts w:ascii="GHEA Grapalat" w:hAnsi="GHEA Grapalat" w:cs="Sylfaen"/>
        </w:rPr>
      </w:pPr>
      <w:r>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65625" w:rsidRPr="001C347E" w:rsidRDefault="00C65625" w:rsidP="00C65625">
      <w:pPr>
        <w:widowControl w:val="0"/>
        <w:tabs>
          <w:tab w:val="left" w:pos="1276"/>
        </w:tabs>
        <w:spacing w:after="160"/>
        <w:ind w:firstLine="567"/>
        <w:jc w:val="both"/>
        <w:rPr>
          <w:rFonts w:ascii="GHEA Grapalat" w:hAnsi="GHEA Grapalat"/>
          <w:b/>
        </w:rPr>
      </w:pPr>
      <w:r>
        <w:rPr>
          <w:rFonts w:ascii="GHEA Grapalat" w:hAnsi="GHEA Grapalat"/>
        </w:rPr>
        <w:t>10.3.</w:t>
      </w:r>
      <w:r>
        <w:rPr>
          <w:rFonts w:ascii="GHEA Grapalat" w:hAnsi="GHEA Grapalat"/>
        </w:rPr>
        <w:tab/>
      </w:r>
      <w:r w:rsidRPr="001C347E">
        <w:rPr>
          <w:rFonts w:ascii="GHEA Grapalat" w:hAnsi="GHEA Grapalat"/>
          <w:b/>
        </w:rPr>
        <w:t>Размер обеспечения договора составляет 10 процентов от цены договора. Обеспечение договора представляется в виде банковской гарантии (Приложение 5) или наличных денег</w:t>
      </w:r>
      <w:r w:rsidRPr="001C347E">
        <w:rPr>
          <w:rStyle w:val="FootnoteReference"/>
          <w:rFonts w:ascii="GHEA Grapalat" w:hAnsi="GHEA Grapalat"/>
          <w:b/>
        </w:rPr>
        <w:footnoteReference w:customMarkFollows="1" w:id="7"/>
        <w:t>13</w:t>
      </w:r>
      <w:r w:rsidRPr="001C347E">
        <w:rPr>
          <w:rFonts w:ascii="GHEA Grapalat" w:hAnsi="GHEA Grapalat"/>
          <w:b/>
        </w:rPr>
        <w:t>.</w:t>
      </w:r>
    </w:p>
    <w:p w:rsidR="00C65625" w:rsidRDefault="00C65625" w:rsidP="00C65625">
      <w:pPr>
        <w:widowControl w:val="0"/>
        <w:tabs>
          <w:tab w:val="left" w:pos="1276"/>
        </w:tabs>
        <w:spacing w:after="160"/>
        <w:ind w:firstLine="567"/>
        <w:jc w:val="both"/>
        <w:rPr>
          <w:rFonts w:ascii="GHEA Grapalat" w:hAnsi="GHEA Grapalat"/>
        </w:rPr>
      </w:pPr>
      <w:r>
        <w:rPr>
          <w:rFonts w:ascii="GHEA Grapalat" w:hAnsi="GHEA Grapalat"/>
        </w:rPr>
        <w:t xml:space="preserve">Если процедура закупки организована в лотах и участник признается </w:t>
      </w:r>
      <w:r>
        <w:rPr>
          <w:rFonts w:ascii="GHEA Grapalat" w:hAnsi="GHEA Grapalat"/>
        </w:rPr>
        <w:lastRenderedPageBreak/>
        <w:t>отобранным участником по более чем одному лоту и общая цена заключаемого с последним договора превышает 10 млн. драмов РА, то обеспечение договора представляется в виде банковской гарантии или наличных денег в размере общей цены договора.</w:t>
      </w:r>
    </w:p>
    <w:p w:rsidR="00C65625" w:rsidRDefault="00C65625" w:rsidP="00C65625">
      <w:pPr>
        <w:widowControl w:val="0"/>
        <w:tabs>
          <w:tab w:val="left" w:pos="1276"/>
        </w:tabs>
        <w:spacing w:after="160"/>
        <w:ind w:firstLine="567"/>
        <w:jc w:val="both"/>
        <w:rPr>
          <w:rFonts w:ascii="GHEA Grapalat" w:hAnsi="GHEA Grapalat"/>
        </w:rPr>
      </w:pPr>
      <w:r w:rsidRPr="001C347E">
        <w:rPr>
          <w:rFonts w:ascii="GHEA Grapalat" w:hAnsi="GHEA Grapalat"/>
          <w:b/>
        </w:rPr>
        <w:t>Обеспечение договора должно быть действительно как минимум включительно до 90-го рабочего дня,</w:t>
      </w:r>
      <w:r>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C65625" w:rsidRDefault="00C65625" w:rsidP="00C65625">
      <w:pPr>
        <w:widowControl w:val="0"/>
        <w:tabs>
          <w:tab w:val="left" w:pos="1276"/>
        </w:tabs>
        <w:spacing w:after="160"/>
        <w:ind w:firstLine="567"/>
        <w:jc w:val="both"/>
        <w:rPr>
          <w:rFonts w:ascii="GHEA Grapalat" w:hAnsi="GHEA Grapalat"/>
        </w:rPr>
      </w:pPr>
      <w:r>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Pr>
          <w:rFonts w:ascii="GHEA Grapalat" w:hAnsi="GHEA Grapalat"/>
        </w:rPr>
        <w:t>"900008000664", открытый в Центральном казначействе на имя уполномоченного органа.</w:t>
      </w:r>
    </w:p>
    <w:p w:rsidR="00C65625" w:rsidRPr="00AA05DB" w:rsidRDefault="00C65625" w:rsidP="00C65625">
      <w:pPr>
        <w:widowControl w:val="0"/>
        <w:tabs>
          <w:tab w:val="left" w:pos="1276"/>
        </w:tabs>
        <w:spacing w:after="160"/>
        <w:ind w:firstLine="567"/>
        <w:jc w:val="both"/>
        <w:rPr>
          <w:rFonts w:ascii="GHEA Grapalat" w:hAnsi="GHEA Grapalat"/>
          <w:b/>
        </w:rPr>
      </w:pPr>
      <w:r>
        <w:rPr>
          <w:rFonts w:ascii="GHEA Grapalat" w:hAnsi="GHEA Grapalat"/>
        </w:rPr>
        <w:t xml:space="preserve">10.4 </w:t>
      </w:r>
      <w:r w:rsidRPr="00AA05DB">
        <w:rPr>
          <w:rFonts w:ascii="GHEA Grapalat" w:hAnsi="GHEA Grapalat"/>
          <w:b/>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p>
    <w:p w:rsidR="00C65625" w:rsidRDefault="00C65625" w:rsidP="00C65625">
      <w:pPr>
        <w:widowControl w:val="0"/>
        <w:tabs>
          <w:tab w:val="left" w:pos="1276"/>
        </w:tabs>
        <w:spacing w:after="160"/>
        <w:ind w:firstLine="567"/>
        <w:jc w:val="both"/>
        <w:rPr>
          <w:rFonts w:ascii="GHEA Grapalat" w:hAnsi="GHEA Grapalat"/>
        </w:rPr>
      </w:pPr>
      <w:r>
        <w:rPr>
          <w:rFonts w:ascii="GHEA Grapalat" w:hAnsi="GHEA Grapalat"/>
        </w:rPr>
        <w:t>- финансовые средства предусмотрены, то обеспечение квалификации по части выделенных финансовых средств представляется в виде банковской гарантии или наличных денег, а по части требуемых в дальнейшем финансовых средств-в виде утвержденного в одностороннем порядке заявления-в виде неустойки или наличных денег.</w:t>
      </w:r>
    </w:p>
    <w:p w:rsidR="00C65625" w:rsidRDefault="00C65625" w:rsidP="00C65625">
      <w:pPr>
        <w:widowControl w:val="0"/>
        <w:tabs>
          <w:tab w:val="left" w:pos="1276"/>
        </w:tabs>
        <w:spacing w:after="160"/>
        <w:ind w:firstLine="567"/>
        <w:jc w:val="both"/>
        <w:rPr>
          <w:rFonts w:ascii="GHEA Grapalat" w:hAnsi="GHEA Grapalat" w:cs="Sylfaen"/>
        </w:rPr>
      </w:pPr>
      <w:r>
        <w:rPr>
          <w:rFonts w:ascii="GHEA Grapalat" w:hAnsi="GHEA Grapalat" w:cs="Sylfaen"/>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C65625" w:rsidRDefault="00C65625" w:rsidP="00C65625">
      <w:pPr>
        <w:widowControl w:val="0"/>
        <w:tabs>
          <w:tab w:val="left" w:pos="1276"/>
        </w:tabs>
        <w:spacing w:after="160"/>
        <w:ind w:firstLine="567"/>
        <w:jc w:val="both"/>
        <w:rPr>
          <w:rFonts w:ascii="GHEA Grapalat" w:hAnsi="GHEA Grapalat"/>
        </w:rPr>
      </w:pPr>
      <w:r>
        <w:rPr>
          <w:rFonts w:ascii="GHEA Grapalat" w:hAnsi="GHEA Grapalat"/>
        </w:rPr>
        <w:t>10.5.</w:t>
      </w:r>
      <w:r>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6D73CF">
        <w:rPr>
          <w:rFonts w:ascii="GHEA Grapalat" w:hAnsi="GHEA Grapalat"/>
          <w:lang w:val="en-US"/>
        </w:rPr>
        <w:t>.</w:t>
      </w:r>
      <w:r>
        <w:rPr>
          <w:rFonts w:ascii="GHEA Grapalat" w:hAnsi="GHEA Grapalat"/>
        </w:rPr>
        <w:t xml:space="preserve"> 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65625" w:rsidRDefault="00C65625" w:rsidP="00C65625">
      <w:pPr>
        <w:widowControl w:val="0"/>
        <w:tabs>
          <w:tab w:val="left" w:pos="1134"/>
        </w:tabs>
        <w:spacing w:after="160"/>
        <w:ind w:firstLine="567"/>
        <w:jc w:val="both"/>
        <w:rPr>
          <w:rFonts w:ascii="GHEA Grapalat" w:hAnsi="GHEA Grapalat"/>
        </w:rPr>
      </w:pPr>
      <w:r>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r w:rsidR="004A05B9">
        <w:fldChar w:fldCharType="begin"/>
      </w:r>
      <w:r w:rsidR="004A05B9">
        <w:instrText xml:space="preserve"> HYPERLINK "mailto:secretariat@minfin.am" </w:instrText>
      </w:r>
      <w:r w:rsidR="004A05B9">
        <w:fldChar w:fldCharType="separate"/>
      </w:r>
      <w:r>
        <w:rPr>
          <w:rStyle w:val="Hyperlink"/>
          <w:rFonts w:ascii="GHEA Grapalat" w:hAnsi="GHEA Grapalat"/>
        </w:rPr>
        <w:t>secretariat@minfin.am</w:t>
      </w:r>
      <w:r w:rsidR="004A05B9">
        <w:rPr>
          <w:rStyle w:val="Hyperlink"/>
          <w:rFonts w:ascii="GHEA Grapalat" w:hAnsi="GHEA Grapalat"/>
        </w:rPr>
        <w:fldChar w:fldCharType="end"/>
      </w:r>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w:t>
      </w:r>
      <w:r w:rsidRPr="009044F1">
        <w:rPr>
          <w:rFonts w:ascii="GHEA Grapalat" w:hAnsi="GHEA Grapalat"/>
        </w:rPr>
        <w:lastRenderedPageBreak/>
        <w:t>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w:t>
      </w:r>
      <w:r>
        <w:rPr>
          <w:rFonts w:ascii="GHEA Grapalat" w:hAnsi="GHEA Grapalat"/>
        </w:rPr>
        <w:lastRenderedPageBreak/>
        <w:t>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60092" w:rsidRPr="00460092">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8"/>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EA6F66" w:rsidRPr="005868B7">
        <w:rPr>
          <w:rFonts w:ascii="GHEA Grapalat" w:hAnsi="GHEA Grapalat"/>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AA05DB" w:rsidRDefault="00AA05DB" w:rsidP="00B46D58">
      <w:pPr>
        <w:pStyle w:val="norm"/>
        <w:widowControl w:val="0"/>
        <w:spacing w:after="160" w:line="240" w:lineRule="auto"/>
        <w:ind w:firstLine="284"/>
        <w:jc w:val="right"/>
        <w:rPr>
          <w:rFonts w:ascii="GHEA Grapalat" w:hAnsi="GHEA Grapalat"/>
          <w:b/>
          <w:sz w:val="24"/>
          <w:szCs w:val="24"/>
        </w:rPr>
      </w:pPr>
    </w:p>
    <w:p w:rsidR="00AA05DB" w:rsidRDefault="00AA05DB" w:rsidP="00B46D58">
      <w:pPr>
        <w:pStyle w:val="norm"/>
        <w:widowControl w:val="0"/>
        <w:spacing w:after="160" w:line="240" w:lineRule="auto"/>
        <w:ind w:firstLine="284"/>
        <w:jc w:val="right"/>
        <w:rPr>
          <w:rFonts w:ascii="GHEA Grapalat" w:hAnsi="GHEA Grapalat"/>
          <w:b/>
          <w:sz w:val="24"/>
          <w:szCs w:val="24"/>
        </w:rPr>
      </w:pPr>
    </w:p>
    <w:p w:rsidR="00AA05DB" w:rsidRDefault="00AA05DB" w:rsidP="00B46D58">
      <w:pPr>
        <w:pStyle w:val="norm"/>
        <w:widowControl w:val="0"/>
        <w:spacing w:after="160" w:line="240" w:lineRule="auto"/>
        <w:ind w:firstLine="284"/>
        <w:jc w:val="right"/>
        <w:rPr>
          <w:rFonts w:ascii="GHEA Grapalat" w:hAnsi="GHEA Grapalat"/>
          <w:b/>
          <w:sz w:val="24"/>
          <w:szCs w:val="24"/>
        </w:rPr>
      </w:pPr>
    </w:p>
    <w:p w:rsidR="00AA05DB" w:rsidRDefault="00AA05DB" w:rsidP="00B46D58">
      <w:pPr>
        <w:pStyle w:val="norm"/>
        <w:widowControl w:val="0"/>
        <w:spacing w:after="160" w:line="240" w:lineRule="auto"/>
        <w:ind w:firstLine="284"/>
        <w:jc w:val="right"/>
        <w:rPr>
          <w:rFonts w:ascii="GHEA Grapalat" w:hAnsi="GHEA Grapalat"/>
          <w:b/>
          <w:sz w:val="24"/>
          <w:szCs w:val="24"/>
        </w:rPr>
      </w:pPr>
    </w:p>
    <w:p w:rsidR="00AA05DB" w:rsidRDefault="00AA05DB" w:rsidP="00B46D58">
      <w:pPr>
        <w:pStyle w:val="norm"/>
        <w:widowControl w:val="0"/>
        <w:spacing w:after="160" w:line="240" w:lineRule="auto"/>
        <w:ind w:firstLine="284"/>
        <w:jc w:val="right"/>
        <w:rPr>
          <w:rFonts w:ascii="GHEA Grapalat" w:hAnsi="GHEA Grapalat"/>
          <w:b/>
          <w:sz w:val="24"/>
          <w:szCs w:val="24"/>
        </w:rPr>
      </w:pPr>
    </w:p>
    <w:p w:rsidR="0098218A" w:rsidRPr="00374F4A" w:rsidRDefault="0098218A" w:rsidP="006F29A9">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98218A" w:rsidRPr="005868B7" w:rsidRDefault="00AA05DB" w:rsidP="006F29A9">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0098218A" w:rsidRPr="00AA5BD2">
        <w:rPr>
          <w:rFonts w:ascii="GHEA Grapalat" w:hAnsi="GHEA Grapalat" w:cs="Arial"/>
          <w:b/>
          <w:sz w:val="24"/>
          <w:szCs w:val="24"/>
        </w:rPr>
        <w:br/>
      </w:r>
      <w:r w:rsidR="0098218A" w:rsidRPr="00AA5BD2">
        <w:rPr>
          <w:rFonts w:ascii="GHEA Grapalat" w:hAnsi="GHEA Grapalat"/>
          <w:b/>
          <w:sz w:val="24"/>
          <w:szCs w:val="24"/>
        </w:rPr>
        <w:t xml:space="preserve">под кодом </w:t>
      </w:r>
      <w:r w:rsidR="0098218A" w:rsidRPr="00C90F08">
        <w:rPr>
          <w:rFonts w:ascii="GHEA Grapalat" w:hAnsi="GHEA Grapalat"/>
          <w:b/>
          <w:sz w:val="24"/>
          <w:szCs w:val="24"/>
        </w:rPr>
        <w:t xml:space="preserve"> </w:t>
      </w:r>
      <w:r w:rsidR="0098218A">
        <w:rPr>
          <w:rFonts w:ascii="GHEA Grapalat" w:hAnsi="GHEA Grapalat"/>
          <w:b/>
          <w:sz w:val="24"/>
          <w:szCs w:val="24"/>
        </w:rPr>
        <w:t>ЕГС-</w:t>
      </w:r>
      <w:r w:rsidRPr="00AA05DB">
        <w:rPr>
          <w:rFonts w:ascii="GHEA Grapalat" w:hAnsi="GHEA Grapalat"/>
          <w:b/>
          <w:sz w:val="24"/>
          <w:szCs w:val="24"/>
        </w:rPr>
        <w:t>BMAPDzB</w:t>
      </w:r>
      <w:r w:rsidR="0098218A">
        <w:rPr>
          <w:rFonts w:ascii="GHEA Grapalat" w:hAnsi="GHEA Grapalat"/>
          <w:b/>
          <w:sz w:val="24"/>
          <w:szCs w:val="24"/>
        </w:rPr>
        <w:t>-</w:t>
      </w:r>
      <w:r w:rsidR="0098218A" w:rsidRPr="000D6FF5">
        <w:rPr>
          <w:rFonts w:ascii="GHEA Grapalat" w:hAnsi="GHEA Grapalat"/>
          <w:b/>
          <w:sz w:val="24"/>
          <w:szCs w:val="24"/>
        </w:rPr>
        <w:t>2</w:t>
      </w:r>
      <w:r w:rsidR="000C20C5" w:rsidRPr="005868B7">
        <w:rPr>
          <w:rFonts w:ascii="GHEA Grapalat" w:hAnsi="GHEA Grapalat"/>
          <w:b/>
          <w:sz w:val="24"/>
          <w:szCs w:val="24"/>
        </w:rPr>
        <w:t>1</w:t>
      </w:r>
      <w:r w:rsidR="0098218A" w:rsidRPr="00077CEB">
        <w:rPr>
          <w:rFonts w:ascii="GHEA Grapalat" w:hAnsi="GHEA Grapalat"/>
          <w:b/>
          <w:sz w:val="24"/>
          <w:szCs w:val="24"/>
        </w:rPr>
        <w:t>/</w:t>
      </w:r>
      <w:r>
        <w:rPr>
          <w:rFonts w:ascii="GHEA Grapalat" w:hAnsi="GHEA Grapalat"/>
          <w:b/>
          <w:sz w:val="24"/>
          <w:szCs w:val="24"/>
        </w:rPr>
        <w:t>1</w:t>
      </w:r>
    </w:p>
    <w:p w:rsidR="0098218A" w:rsidRPr="00374F4A" w:rsidRDefault="0098218A" w:rsidP="006F29A9">
      <w:pPr>
        <w:widowControl w:val="0"/>
        <w:spacing w:after="120"/>
        <w:jc w:val="center"/>
        <w:rPr>
          <w:rFonts w:ascii="GHEA Grapalat" w:hAnsi="GHEA Grapalat" w:cs="Sylfaen"/>
          <w:b/>
        </w:rPr>
      </w:pPr>
    </w:p>
    <w:p w:rsidR="0098218A" w:rsidRPr="00374F4A" w:rsidRDefault="0098218A" w:rsidP="006F29A9">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98218A" w:rsidRPr="00AA5BD2" w:rsidRDefault="0098218A" w:rsidP="006F29A9">
      <w:pPr>
        <w:pStyle w:val="Heading6"/>
        <w:keepNext w:val="0"/>
        <w:widowControl w:val="0"/>
        <w:spacing w:after="160" w:line="360" w:lineRule="auto"/>
        <w:jc w:val="center"/>
        <w:rPr>
          <w:rFonts w:ascii="GHEA Grapalat" w:hAnsi="GHEA Grapalat" w:cs="Arial"/>
          <w:color w:val="auto"/>
          <w:sz w:val="24"/>
          <w:szCs w:val="24"/>
        </w:rPr>
      </w:pPr>
      <w:r w:rsidRPr="00C6146A">
        <w:rPr>
          <w:rFonts w:ascii="GHEA Grapalat" w:hAnsi="GHEA Grapalat"/>
          <w:color w:val="auto"/>
          <w:sz w:val="24"/>
          <w:szCs w:val="24"/>
        </w:rPr>
        <w:t xml:space="preserve">на участие </w:t>
      </w:r>
      <w:r w:rsidR="00AA05DB" w:rsidRPr="00374F4A">
        <w:rPr>
          <w:rFonts w:ascii="GHEA Grapalat" w:hAnsi="GHEA Grapalat"/>
          <w:color w:val="auto"/>
          <w:sz w:val="24"/>
          <w:szCs w:val="24"/>
        </w:rPr>
        <w:t>в открытом конкурсе</w:t>
      </w:r>
    </w:p>
    <w:p w:rsidR="0098218A" w:rsidRPr="00374F4A" w:rsidRDefault="0098218A" w:rsidP="006F29A9">
      <w:pPr>
        <w:widowControl w:val="0"/>
        <w:spacing w:after="120"/>
        <w:jc w:val="center"/>
        <w:rPr>
          <w:rFonts w:ascii="GHEA Grapalat" w:hAnsi="GHEA Grapalat"/>
        </w:rPr>
      </w:pPr>
    </w:p>
    <w:p w:rsidR="0098218A" w:rsidRPr="00C4157A" w:rsidRDefault="0098218A" w:rsidP="006F29A9">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98218A" w:rsidRPr="000C1746" w:rsidRDefault="0098218A" w:rsidP="006F29A9">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98218A" w:rsidRPr="00DA5EA0" w:rsidRDefault="0098218A" w:rsidP="006F29A9">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98218A" w:rsidRPr="000C1746" w:rsidRDefault="0098218A" w:rsidP="006F29A9">
      <w:pPr>
        <w:spacing w:after="160"/>
        <w:ind w:left="4395"/>
        <w:jc w:val="both"/>
        <w:rPr>
          <w:rFonts w:ascii="GHEA Grapalat" w:hAnsi="GHEA Grapalat" w:cs="Sylfaen"/>
          <w:sz w:val="16"/>
        </w:rPr>
      </w:pPr>
      <w:r w:rsidRPr="000C1746">
        <w:rPr>
          <w:rFonts w:ascii="GHEA Grapalat" w:hAnsi="GHEA Grapalat"/>
          <w:sz w:val="16"/>
        </w:rPr>
        <w:t>номер лота (лотов)</w:t>
      </w:r>
    </w:p>
    <w:p w:rsidR="0098218A" w:rsidRPr="005868B7" w:rsidRDefault="0098218A" w:rsidP="006F29A9">
      <w:pPr>
        <w:jc w:val="both"/>
        <w:rPr>
          <w:rFonts w:ascii="GHEA Grapalat" w:hAnsi="GHEA Grapalat"/>
          <w:b/>
        </w:rPr>
      </w:pPr>
      <w:r>
        <w:rPr>
          <w:rFonts w:ascii="GHEA Grapalat" w:hAnsi="GHEA Grapalat"/>
        </w:rPr>
        <w:t>_____________________________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AA05DB">
        <w:rPr>
          <w:rFonts w:ascii="GHEA Grapalat" w:hAnsi="GHEA Grapalat"/>
          <w:b/>
        </w:rPr>
        <w:t>ЕГС-</w:t>
      </w:r>
      <w:r w:rsidR="00AA05DB" w:rsidRPr="00AA05DB">
        <w:rPr>
          <w:rFonts w:ascii="GHEA Grapalat" w:hAnsi="GHEA Grapalat"/>
          <w:b/>
        </w:rPr>
        <w:t>BMAPDzB</w:t>
      </w:r>
      <w:r w:rsidR="00AA05DB">
        <w:rPr>
          <w:rFonts w:ascii="GHEA Grapalat" w:hAnsi="GHEA Grapalat"/>
          <w:b/>
        </w:rPr>
        <w:t>-</w:t>
      </w:r>
      <w:r w:rsidR="00AA05DB" w:rsidRPr="000D6FF5">
        <w:rPr>
          <w:rFonts w:ascii="GHEA Grapalat" w:hAnsi="GHEA Grapalat"/>
          <w:b/>
        </w:rPr>
        <w:t>2</w:t>
      </w:r>
      <w:r w:rsidR="00AA05DB" w:rsidRPr="005868B7">
        <w:rPr>
          <w:rFonts w:ascii="GHEA Grapalat" w:hAnsi="GHEA Grapalat"/>
          <w:b/>
        </w:rPr>
        <w:t>1</w:t>
      </w:r>
      <w:r w:rsidR="00AA05DB" w:rsidRPr="00077CEB">
        <w:rPr>
          <w:rFonts w:ascii="GHEA Grapalat" w:hAnsi="GHEA Grapalat"/>
          <w:b/>
        </w:rPr>
        <w:t>/</w:t>
      </w:r>
      <w:r w:rsidR="00AA05DB">
        <w:rPr>
          <w:rFonts w:ascii="GHEA Grapalat" w:hAnsi="GHEA Grapalat"/>
          <w:b/>
        </w:rPr>
        <w:t>1</w:t>
      </w:r>
    </w:p>
    <w:p w:rsidR="0098218A" w:rsidRPr="00C4157A" w:rsidRDefault="0098218A" w:rsidP="006F29A9">
      <w:pPr>
        <w:jc w:val="both"/>
        <w:rPr>
          <w:rFonts w:ascii="GHEA Grapalat" w:hAnsi="GHEA Grapalat"/>
          <w:sz w:val="20"/>
        </w:rPr>
      </w:pPr>
      <w:r w:rsidRPr="000C1746">
        <w:rPr>
          <w:rFonts w:ascii="GHEA Grapalat" w:hAnsi="GHEA Grapalat"/>
          <w:sz w:val="16"/>
        </w:rPr>
        <w:t>наименование заказчика</w:t>
      </w:r>
    </w:p>
    <w:p w:rsidR="0098218A" w:rsidRPr="00DA5EA0" w:rsidRDefault="00AA05DB" w:rsidP="006F29A9">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0098218A" w:rsidRPr="00DA5EA0">
        <w:rPr>
          <w:rFonts w:ascii="GHEA Grapalat" w:hAnsi="GHEA Grapalat"/>
        </w:rPr>
        <w:t>и в соответствии с требованиями приглашения подает заявку.</w:t>
      </w:r>
    </w:p>
    <w:p w:rsidR="0098218A" w:rsidRPr="002B75BF" w:rsidRDefault="0098218A" w:rsidP="006F29A9">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98218A" w:rsidRPr="000C1746" w:rsidRDefault="0098218A" w:rsidP="006F29A9">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98218A" w:rsidRPr="00DA5EA0" w:rsidRDefault="0098218A" w:rsidP="006F29A9">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98218A" w:rsidRPr="000C1746" w:rsidRDefault="0098218A" w:rsidP="006F29A9">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98218A" w:rsidRDefault="0098218A" w:rsidP="006F29A9">
      <w:pPr>
        <w:jc w:val="both"/>
        <w:rPr>
          <w:rFonts w:ascii="GHEA Grapalat" w:hAnsi="GHEA Grapalat"/>
        </w:rPr>
      </w:pPr>
    </w:p>
    <w:p w:rsidR="0098218A" w:rsidRDefault="0098218A" w:rsidP="006F29A9">
      <w:pPr>
        <w:jc w:val="both"/>
        <w:rPr>
          <w:rFonts w:ascii="GHEA Grapalat" w:hAnsi="GHEA Grapalat"/>
        </w:rPr>
      </w:pPr>
      <w:r>
        <w:rPr>
          <w:rFonts w:ascii="GHEA Grapalat" w:hAnsi="GHEA Grapalat"/>
        </w:rPr>
        <w:t>Данные       ----------------------------------------  следующие:</w:t>
      </w:r>
    </w:p>
    <w:p w:rsidR="0098218A" w:rsidRPr="000811C1" w:rsidRDefault="0098218A" w:rsidP="006F29A9">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98218A" w:rsidRDefault="0098218A" w:rsidP="006F29A9">
      <w:pPr>
        <w:jc w:val="both"/>
        <w:rPr>
          <w:rFonts w:ascii="GHEA Grapalat" w:hAnsi="GHEA Grapalat"/>
        </w:rPr>
      </w:pPr>
    </w:p>
    <w:p w:rsidR="0098218A" w:rsidRPr="00B443ED" w:rsidRDefault="0098218A" w:rsidP="006F29A9">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98218A" w:rsidRPr="000C1746" w:rsidRDefault="0098218A" w:rsidP="006F29A9">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98218A" w:rsidRDefault="0098218A" w:rsidP="006F29A9">
      <w:pPr>
        <w:jc w:val="both"/>
        <w:rPr>
          <w:rFonts w:ascii="GHEA Grapalat" w:hAnsi="GHEA Grapalat"/>
        </w:rPr>
      </w:pPr>
    </w:p>
    <w:p w:rsidR="0098218A" w:rsidRPr="008E7F24" w:rsidRDefault="0098218A" w:rsidP="006F29A9">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98218A" w:rsidRPr="00D3436F" w:rsidRDefault="0098218A" w:rsidP="006F29A9">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98218A" w:rsidRDefault="0098218A" w:rsidP="006F29A9">
      <w:pPr>
        <w:jc w:val="both"/>
        <w:rPr>
          <w:rFonts w:ascii="GHEA Grapalat" w:hAnsi="GHEA Grapalat"/>
        </w:rPr>
      </w:pPr>
    </w:p>
    <w:p w:rsidR="0098218A" w:rsidRDefault="0098218A" w:rsidP="006F29A9">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98218A" w:rsidRDefault="0098218A" w:rsidP="006F29A9">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98218A" w:rsidRDefault="0098218A" w:rsidP="006F29A9">
      <w:pPr>
        <w:jc w:val="both"/>
        <w:rPr>
          <w:rFonts w:ascii="GHEA Grapalat" w:hAnsi="GHEA Grapalat"/>
          <w:sz w:val="18"/>
          <w:szCs w:val="18"/>
        </w:rPr>
      </w:pPr>
    </w:p>
    <w:p w:rsidR="0098218A" w:rsidRPr="00B16483" w:rsidRDefault="0098218A" w:rsidP="006F29A9">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98218A" w:rsidRDefault="0098218A" w:rsidP="006F29A9">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98218A" w:rsidRPr="00D3436F" w:rsidRDefault="0098218A" w:rsidP="006F29A9">
      <w:pPr>
        <w:tabs>
          <w:tab w:val="left" w:pos="7371"/>
        </w:tabs>
        <w:spacing w:after="160"/>
        <w:ind w:left="3544" w:firstLine="3"/>
        <w:jc w:val="both"/>
        <w:rPr>
          <w:rFonts w:ascii="GHEA Grapalat" w:hAnsi="GHEA Grapalat"/>
          <w:sz w:val="16"/>
        </w:rPr>
      </w:pPr>
    </w:p>
    <w:p w:rsidR="0098218A" w:rsidRDefault="0098218A" w:rsidP="006F29A9">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98218A" w:rsidRDefault="0098218A" w:rsidP="006F29A9">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8218A" w:rsidRDefault="0098218A" w:rsidP="006F29A9">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AA05DB" w:rsidRPr="00D3436F">
        <w:rPr>
          <w:rFonts w:ascii="GHEA Grapalat" w:hAnsi="GHEA Grapalat"/>
        </w:rPr>
        <w:t>открытый конкурс</w:t>
      </w:r>
      <w:r w:rsidR="00AA05DB">
        <w:rPr>
          <w:rFonts w:ascii="GHEA Grapalat" w:hAnsi="GHEA Grapalat"/>
        </w:rPr>
        <w:t xml:space="preserve"> </w:t>
      </w:r>
      <w:r>
        <w:rPr>
          <w:rFonts w:ascii="GHEA Grapalat" w:hAnsi="GHEA Grapalat"/>
        </w:rPr>
        <w:t xml:space="preserve">под кодом </w:t>
      </w:r>
      <w:r w:rsidR="00AA05DB">
        <w:rPr>
          <w:rFonts w:ascii="GHEA Grapalat" w:hAnsi="GHEA Grapalat"/>
          <w:b/>
        </w:rPr>
        <w:t>ЕГС-</w:t>
      </w:r>
      <w:r w:rsidR="00AA05DB" w:rsidRPr="00AA05DB">
        <w:rPr>
          <w:rFonts w:ascii="GHEA Grapalat" w:hAnsi="GHEA Grapalat"/>
          <w:b/>
        </w:rPr>
        <w:t>BMAPDzB</w:t>
      </w:r>
      <w:r w:rsidR="00AA05DB">
        <w:rPr>
          <w:rFonts w:ascii="GHEA Grapalat" w:hAnsi="GHEA Grapalat"/>
          <w:b/>
        </w:rPr>
        <w:t>-</w:t>
      </w:r>
      <w:r w:rsidR="00AA05DB" w:rsidRPr="000D6FF5">
        <w:rPr>
          <w:rFonts w:ascii="GHEA Grapalat" w:hAnsi="GHEA Grapalat"/>
          <w:b/>
        </w:rPr>
        <w:t>2</w:t>
      </w:r>
      <w:r w:rsidR="00AA05DB" w:rsidRPr="005868B7">
        <w:rPr>
          <w:rFonts w:ascii="GHEA Grapalat" w:hAnsi="GHEA Grapalat"/>
          <w:b/>
        </w:rPr>
        <w:t>1</w:t>
      </w:r>
      <w:r w:rsidR="00AA05DB" w:rsidRPr="00077CEB">
        <w:rPr>
          <w:rFonts w:ascii="GHEA Grapalat" w:hAnsi="GHEA Grapalat"/>
          <w:b/>
        </w:rPr>
        <w:t>/</w:t>
      </w:r>
      <w:r w:rsidR="00AA05DB">
        <w:rPr>
          <w:rFonts w:ascii="GHEA Grapalat" w:hAnsi="GHEA Grapalat"/>
          <w:b/>
        </w:rPr>
        <w:t>1</w:t>
      </w:r>
      <w:r w:rsidR="00AA05DB" w:rsidRPr="00AA05DB">
        <w:rPr>
          <w:rFonts w:ascii="GHEA Grapalat" w:hAnsi="GHEA Grapalat"/>
          <w:b/>
        </w:rPr>
        <w:t xml:space="preserve"> </w:t>
      </w:r>
      <w:r>
        <w:rPr>
          <w:rFonts w:ascii="GHEA Grapalat" w:hAnsi="GHEA Grapalat"/>
        </w:rPr>
        <w:t xml:space="preserve">и обязуется в случае признания отобранным участником в порядке и сроки, установленные настоящим приглашением  представить обеспечение квалификации в </w:t>
      </w:r>
      <w:r>
        <w:rPr>
          <w:rFonts w:ascii="GHEA Grapalat" w:hAnsi="GHEA Grapalat"/>
        </w:rPr>
        <w:lastRenderedPageBreak/>
        <w:t>размере ценового предложения,</w:t>
      </w:r>
    </w:p>
    <w:p w:rsidR="0098218A" w:rsidRPr="00AA05DB" w:rsidRDefault="0098218A" w:rsidP="00C63164">
      <w:pPr>
        <w:pStyle w:val="ListParagraph"/>
        <w:widowControl w:val="0"/>
        <w:numPr>
          <w:ilvl w:val="0"/>
          <w:numId w:val="22"/>
        </w:numPr>
        <w:tabs>
          <w:tab w:val="left" w:pos="567"/>
        </w:tabs>
        <w:spacing w:after="160"/>
        <w:jc w:val="both"/>
        <w:rPr>
          <w:rFonts w:ascii="GHEA Grapalat" w:hAnsi="GHEA Grapalat"/>
        </w:rPr>
      </w:pPr>
      <w:r w:rsidRPr="00AA05DB">
        <w:rPr>
          <w:rFonts w:ascii="GHEA Grapalat" w:hAnsi="GHEA Grapalat"/>
        </w:rPr>
        <w:t xml:space="preserve">в рамках участия в </w:t>
      </w:r>
      <w:r w:rsidR="00AA05DB" w:rsidRPr="00AA05DB">
        <w:rPr>
          <w:rFonts w:ascii="GHEA Grapalat" w:hAnsi="GHEA Grapalat"/>
        </w:rPr>
        <w:t xml:space="preserve">в открытом конкурсе </w:t>
      </w:r>
      <w:r w:rsidRPr="00AA05DB">
        <w:rPr>
          <w:rFonts w:ascii="GHEA Grapalat" w:hAnsi="GHEA Grapalat"/>
        </w:rPr>
        <w:t xml:space="preserve">под кодом </w:t>
      </w:r>
      <w:r w:rsidR="00AA05DB">
        <w:rPr>
          <w:rFonts w:ascii="GHEA Grapalat" w:hAnsi="GHEA Grapalat"/>
          <w:b/>
        </w:rPr>
        <w:t>ЕГС-</w:t>
      </w:r>
      <w:r w:rsidR="00AA05DB" w:rsidRPr="00AA05DB">
        <w:rPr>
          <w:rFonts w:ascii="GHEA Grapalat" w:hAnsi="GHEA Grapalat"/>
          <w:b/>
        </w:rPr>
        <w:t>BMAPDzB</w:t>
      </w:r>
      <w:r w:rsidR="00AA05DB">
        <w:rPr>
          <w:rFonts w:ascii="GHEA Grapalat" w:hAnsi="GHEA Grapalat"/>
          <w:b/>
        </w:rPr>
        <w:t>-</w:t>
      </w:r>
      <w:r w:rsidR="00AA05DB" w:rsidRPr="000D6FF5">
        <w:rPr>
          <w:rFonts w:ascii="GHEA Grapalat" w:hAnsi="GHEA Grapalat"/>
          <w:b/>
        </w:rPr>
        <w:t>2</w:t>
      </w:r>
      <w:r w:rsidR="00AA05DB" w:rsidRPr="005868B7">
        <w:rPr>
          <w:rFonts w:ascii="GHEA Grapalat" w:hAnsi="GHEA Grapalat"/>
          <w:b/>
        </w:rPr>
        <w:t>1</w:t>
      </w:r>
      <w:r w:rsidR="00AA05DB" w:rsidRPr="00077CEB">
        <w:rPr>
          <w:rFonts w:ascii="GHEA Grapalat" w:hAnsi="GHEA Grapalat"/>
          <w:b/>
        </w:rPr>
        <w:t>/</w:t>
      </w:r>
      <w:r w:rsidR="00AA05DB">
        <w:rPr>
          <w:rFonts w:ascii="GHEA Grapalat" w:hAnsi="GHEA Grapalat"/>
          <w:b/>
        </w:rPr>
        <w:t>1</w:t>
      </w:r>
      <w:r w:rsidR="00AA05DB" w:rsidRPr="00AA05DB">
        <w:rPr>
          <w:rFonts w:ascii="GHEA Grapalat" w:hAnsi="GHEA Grapalat"/>
          <w:b/>
        </w:rPr>
        <w:t xml:space="preserve"> </w:t>
      </w:r>
      <w:r w:rsidRPr="00AA05DB">
        <w:rPr>
          <w:rFonts w:ascii="GHEA Grapalat" w:hAnsi="GHEA Grapalat"/>
        </w:rPr>
        <w:t>не допускал и (или) не допустит злоупотребления доминирующим положением и антиконкурентного соглашения,</w:t>
      </w:r>
    </w:p>
    <w:p w:rsidR="0098218A" w:rsidRDefault="0098218A" w:rsidP="006F29A9">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AA5BD2">
        <w:rPr>
          <w:rFonts w:ascii="GHEA Grapalat" w:hAnsi="GHEA Grapalat"/>
        </w:rPr>
        <w:t>запрос котировок</w:t>
      </w:r>
      <w:r>
        <w:rPr>
          <w:rFonts w:ascii="GHEA Grapalat" w:hAnsi="GHEA Grapalat"/>
        </w:rPr>
        <w:t xml:space="preserve"> случая     одновременного </w:t>
      </w:r>
    </w:p>
    <w:p w:rsidR="0098218A" w:rsidRDefault="0098218A" w:rsidP="006F29A9">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98218A" w:rsidRDefault="0098218A" w:rsidP="006F29A9">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98218A" w:rsidRDefault="0098218A" w:rsidP="006F29A9">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98218A" w:rsidRDefault="0098218A" w:rsidP="006F29A9">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98218A" w:rsidRDefault="0098218A" w:rsidP="006F29A9">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98218A" w:rsidRDefault="0098218A" w:rsidP="006F29A9">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98218A" w:rsidRDefault="0098218A" w:rsidP="006F29A9">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9"/>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98218A" w:rsidTr="006F29A9">
        <w:tc>
          <w:tcPr>
            <w:tcW w:w="236" w:type="dxa"/>
            <w:tcBorders>
              <w:top w:val="single" w:sz="4" w:space="0" w:color="auto"/>
              <w:left w:val="single" w:sz="4" w:space="0" w:color="auto"/>
              <w:bottom w:val="single" w:sz="4" w:space="0" w:color="auto"/>
              <w:right w:val="single" w:sz="4" w:space="0" w:color="auto"/>
            </w:tcBorders>
            <w:vAlign w:val="center"/>
            <w:hideMark/>
          </w:tcPr>
          <w:p w:rsidR="0098218A" w:rsidRDefault="0098218A" w:rsidP="0098218A">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98218A" w:rsidRDefault="0098218A" w:rsidP="0098218A">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98218A" w:rsidRDefault="0098218A" w:rsidP="0098218A">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98218A" w:rsidRDefault="0098218A" w:rsidP="0098218A">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98218A" w:rsidTr="006F29A9">
        <w:tc>
          <w:tcPr>
            <w:tcW w:w="236" w:type="dxa"/>
            <w:tcBorders>
              <w:top w:val="single" w:sz="4" w:space="0" w:color="auto"/>
              <w:left w:val="single" w:sz="4" w:space="0" w:color="auto"/>
              <w:bottom w:val="single" w:sz="4" w:space="0" w:color="auto"/>
              <w:right w:val="single" w:sz="4" w:space="0" w:color="auto"/>
            </w:tcBorders>
            <w:vAlign w:val="center"/>
          </w:tcPr>
          <w:p w:rsidR="0098218A" w:rsidRDefault="0098218A" w:rsidP="0098218A">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8218A" w:rsidRDefault="0098218A" w:rsidP="0098218A">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8218A" w:rsidRDefault="0098218A" w:rsidP="0098218A">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8218A" w:rsidRDefault="0098218A" w:rsidP="0098218A">
            <w:pPr>
              <w:pStyle w:val="BodyTextIndent3"/>
              <w:widowControl w:val="0"/>
              <w:spacing w:after="120" w:line="240" w:lineRule="auto"/>
              <w:ind w:firstLine="0"/>
              <w:jc w:val="center"/>
              <w:rPr>
                <w:rFonts w:ascii="GHEA Grapalat" w:hAnsi="GHEA Grapalat"/>
                <w:szCs w:val="24"/>
              </w:rPr>
            </w:pPr>
          </w:p>
        </w:tc>
      </w:tr>
      <w:tr w:rsidR="0098218A" w:rsidTr="006F29A9">
        <w:tc>
          <w:tcPr>
            <w:tcW w:w="236" w:type="dxa"/>
            <w:tcBorders>
              <w:top w:val="single" w:sz="4" w:space="0" w:color="auto"/>
              <w:left w:val="single" w:sz="4" w:space="0" w:color="auto"/>
              <w:bottom w:val="single" w:sz="4" w:space="0" w:color="auto"/>
              <w:right w:val="single" w:sz="4" w:space="0" w:color="auto"/>
            </w:tcBorders>
            <w:vAlign w:val="center"/>
          </w:tcPr>
          <w:p w:rsidR="0098218A" w:rsidRDefault="0098218A" w:rsidP="0098218A">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8218A" w:rsidRDefault="0098218A" w:rsidP="0098218A">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8218A" w:rsidRDefault="0098218A" w:rsidP="0098218A">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8218A" w:rsidRDefault="0098218A" w:rsidP="0098218A">
            <w:pPr>
              <w:pStyle w:val="BodyTextIndent3"/>
              <w:widowControl w:val="0"/>
              <w:spacing w:after="120" w:line="240" w:lineRule="auto"/>
              <w:ind w:firstLine="0"/>
              <w:jc w:val="center"/>
              <w:rPr>
                <w:rFonts w:ascii="GHEA Grapalat" w:hAnsi="GHEA Grapalat"/>
                <w:szCs w:val="24"/>
              </w:rPr>
            </w:pPr>
          </w:p>
        </w:tc>
      </w:tr>
      <w:tr w:rsidR="0098218A" w:rsidTr="006F29A9">
        <w:tc>
          <w:tcPr>
            <w:tcW w:w="236" w:type="dxa"/>
            <w:tcBorders>
              <w:top w:val="single" w:sz="4" w:space="0" w:color="auto"/>
              <w:left w:val="single" w:sz="4" w:space="0" w:color="auto"/>
              <w:bottom w:val="single" w:sz="4" w:space="0" w:color="auto"/>
              <w:right w:val="single" w:sz="4" w:space="0" w:color="auto"/>
            </w:tcBorders>
            <w:vAlign w:val="center"/>
          </w:tcPr>
          <w:p w:rsidR="0098218A" w:rsidRDefault="0098218A" w:rsidP="0098218A">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8218A" w:rsidRDefault="0098218A" w:rsidP="0098218A">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8218A" w:rsidRDefault="0098218A" w:rsidP="0098218A">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8218A" w:rsidRDefault="0098218A" w:rsidP="0098218A">
            <w:pPr>
              <w:pStyle w:val="BodyTextIndent3"/>
              <w:widowControl w:val="0"/>
              <w:spacing w:after="120" w:line="240" w:lineRule="auto"/>
              <w:ind w:firstLine="0"/>
              <w:jc w:val="center"/>
              <w:rPr>
                <w:rFonts w:ascii="GHEA Grapalat" w:hAnsi="GHEA Grapalat"/>
                <w:szCs w:val="24"/>
              </w:rPr>
            </w:pPr>
          </w:p>
        </w:tc>
      </w:tr>
    </w:tbl>
    <w:p w:rsidR="0098218A" w:rsidRDefault="0098218A" w:rsidP="006F29A9">
      <w:pPr>
        <w:jc w:val="both"/>
        <w:rPr>
          <w:rFonts w:ascii="GHEA Grapalat" w:hAnsi="GHEA Grapalat"/>
        </w:rPr>
      </w:pPr>
    </w:p>
    <w:p w:rsidR="0098218A" w:rsidRDefault="0098218A" w:rsidP="006F29A9">
      <w:pPr>
        <w:rPr>
          <w:rFonts w:ascii="GHEA Grapalat" w:hAnsi="GHEA Grapalat"/>
        </w:rPr>
      </w:pPr>
      <w:r>
        <w:rPr>
          <w:rFonts w:ascii="GHEA Grapalat" w:hAnsi="GHEA Grapalat"/>
        </w:rPr>
        <w:br w:type="page"/>
      </w:r>
    </w:p>
    <w:p w:rsidR="0098218A" w:rsidRDefault="0098218A" w:rsidP="006F29A9">
      <w:pPr>
        <w:jc w:val="both"/>
        <w:rPr>
          <w:rFonts w:ascii="GHEA Grapalat" w:hAnsi="GHEA Grapalat"/>
        </w:rPr>
      </w:pPr>
      <w:r>
        <w:rPr>
          <w:rFonts w:ascii="GHEA Grapalat" w:hAnsi="GHEA Grapalat"/>
        </w:rPr>
        <w:lastRenderedPageBreak/>
        <w:t xml:space="preserve"> </w:t>
      </w:r>
    </w:p>
    <w:p w:rsidR="0098218A" w:rsidRDefault="0098218A" w:rsidP="006F29A9">
      <w:pPr>
        <w:jc w:val="both"/>
        <w:rPr>
          <w:rFonts w:ascii="GHEA Grapalat" w:hAnsi="GHEA Grapalat"/>
        </w:rPr>
      </w:pPr>
      <w:r>
        <w:rPr>
          <w:rFonts w:ascii="GHEA Grapalat" w:hAnsi="GHEA Grapalat"/>
        </w:rPr>
        <w:t xml:space="preserve">Прилагается  полное описание предлагаемого   ----------------------------     товара, </w:t>
      </w:r>
    </w:p>
    <w:p w:rsidR="0098218A" w:rsidRDefault="0098218A" w:rsidP="006F29A9">
      <w:pPr>
        <w:jc w:val="both"/>
        <w:rPr>
          <w:rFonts w:ascii="GHEA Grapalat" w:hAnsi="GHEA Grapalat"/>
        </w:rPr>
      </w:pPr>
      <w:r>
        <w:rPr>
          <w:rFonts w:ascii="GHEA Grapalat" w:hAnsi="GHEA Grapalat"/>
          <w:sz w:val="16"/>
        </w:rPr>
        <w:t xml:space="preserve">                                                                                                             наименование участника</w:t>
      </w:r>
    </w:p>
    <w:p w:rsidR="0098218A" w:rsidRDefault="0098218A" w:rsidP="006F29A9">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98218A" w:rsidRDefault="0098218A" w:rsidP="006F29A9">
      <w:pPr>
        <w:tabs>
          <w:tab w:val="left" w:pos="7371"/>
        </w:tabs>
        <w:spacing w:after="160"/>
        <w:ind w:left="3544" w:firstLine="3"/>
        <w:jc w:val="both"/>
        <w:rPr>
          <w:rFonts w:ascii="GHEA Grapalat" w:hAnsi="GHEA Grapalat"/>
          <w:sz w:val="16"/>
          <w:lang w:val="hy-AM"/>
        </w:rPr>
      </w:pPr>
    </w:p>
    <w:p w:rsidR="0098218A" w:rsidRPr="000811C1" w:rsidRDefault="0098218A" w:rsidP="006F29A9">
      <w:pPr>
        <w:tabs>
          <w:tab w:val="left" w:pos="7371"/>
        </w:tabs>
        <w:spacing w:after="160"/>
        <w:ind w:left="3544" w:firstLine="3"/>
        <w:jc w:val="both"/>
        <w:rPr>
          <w:rFonts w:ascii="GHEA Grapalat" w:hAnsi="GHEA Grapalat"/>
          <w:sz w:val="16"/>
          <w:lang w:val="hy-AM"/>
        </w:rPr>
      </w:pPr>
    </w:p>
    <w:p w:rsidR="0098218A" w:rsidRPr="00D3436F" w:rsidRDefault="0098218A" w:rsidP="006F29A9">
      <w:pPr>
        <w:tabs>
          <w:tab w:val="left" w:pos="7371"/>
        </w:tabs>
        <w:spacing w:after="160"/>
        <w:ind w:left="3544" w:firstLine="3"/>
        <w:jc w:val="both"/>
        <w:rPr>
          <w:rFonts w:ascii="GHEA Grapalat" w:hAnsi="GHEA Grapalat"/>
          <w:sz w:val="16"/>
        </w:rPr>
      </w:pPr>
    </w:p>
    <w:p w:rsidR="0098218A" w:rsidRPr="00770B03" w:rsidRDefault="0098218A" w:rsidP="006F29A9">
      <w:pPr>
        <w:tabs>
          <w:tab w:val="left" w:pos="7371"/>
        </w:tabs>
        <w:spacing w:after="160"/>
        <w:ind w:left="3544" w:firstLine="3"/>
        <w:jc w:val="both"/>
        <w:rPr>
          <w:rFonts w:ascii="GHEA Grapalat" w:hAnsi="GHEA Grapalat"/>
          <w:sz w:val="16"/>
        </w:rPr>
      </w:pPr>
    </w:p>
    <w:p w:rsidR="0098218A" w:rsidRPr="000C1746" w:rsidRDefault="0098218A" w:rsidP="006F29A9">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98218A" w:rsidRPr="000C1746" w:rsidRDefault="0098218A" w:rsidP="006F29A9">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98218A" w:rsidRPr="000C1746" w:rsidRDefault="0098218A" w:rsidP="006F29A9">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8218A" w:rsidRPr="009044F1" w:rsidRDefault="0098218A" w:rsidP="006F29A9">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98218A" w:rsidRDefault="0098218A" w:rsidP="006F29A9">
      <w:pPr>
        <w:rPr>
          <w:rFonts w:ascii="GHEA Grapalat" w:hAnsi="GHEA Grapalat"/>
          <w:b/>
        </w:rPr>
      </w:pPr>
      <w:r>
        <w:rPr>
          <w:rFonts w:ascii="GHEA Grapalat" w:hAnsi="GHEA Grapalat"/>
          <w:b/>
        </w:rPr>
        <w:br w:type="page"/>
      </w:r>
    </w:p>
    <w:p w:rsidR="0098218A" w:rsidRDefault="0098218A" w:rsidP="006F29A9">
      <w:pPr>
        <w:rPr>
          <w:rFonts w:ascii="GHEA Grapalat" w:hAnsi="GHEA Grapalat"/>
          <w:b/>
        </w:rPr>
      </w:pPr>
    </w:p>
    <w:p w:rsidR="0098218A" w:rsidRPr="009044F1" w:rsidRDefault="0098218A" w:rsidP="006F29A9">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AA05DB" w:rsidRPr="005868B7" w:rsidRDefault="00AA05DB" w:rsidP="00AA05DB">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0D6FF5">
        <w:rPr>
          <w:rFonts w:ascii="GHEA Grapalat" w:hAnsi="GHEA Grapalat"/>
          <w:b/>
          <w:sz w:val="24"/>
          <w:szCs w:val="24"/>
        </w:rPr>
        <w:t>2</w:t>
      </w:r>
      <w:r w:rsidRPr="005868B7">
        <w:rPr>
          <w:rFonts w:ascii="GHEA Grapalat" w:hAnsi="GHEA Grapalat"/>
          <w:b/>
          <w:sz w:val="24"/>
          <w:szCs w:val="24"/>
        </w:rPr>
        <w:t>1</w:t>
      </w:r>
      <w:r w:rsidRPr="00077CEB">
        <w:rPr>
          <w:rFonts w:ascii="GHEA Grapalat" w:hAnsi="GHEA Grapalat"/>
          <w:b/>
          <w:sz w:val="24"/>
          <w:szCs w:val="24"/>
        </w:rPr>
        <w:t>/</w:t>
      </w:r>
      <w:r>
        <w:rPr>
          <w:rFonts w:ascii="GHEA Grapalat" w:hAnsi="GHEA Grapalat"/>
          <w:b/>
          <w:sz w:val="24"/>
          <w:szCs w:val="24"/>
        </w:rPr>
        <w:t>1</w:t>
      </w:r>
    </w:p>
    <w:p w:rsidR="0098218A" w:rsidRPr="009044F1" w:rsidRDefault="0098218A" w:rsidP="006F29A9">
      <w:pPr>
        <w:widowControl w:val="0"/>
        <w:spacing w:after="160"/>
        <w:ind w:left="567" w:right="565"/>
        <w:jc w:val="center"/>
        <w:rPr>
          <w:rFonts w:ascii="GHEA Grapalat" w:hAnsi="GHEA Grapalat"/>
          <w:b/>
        </w:rPr>
      </w:pPr>
    </w:p>
    <w:p w:rsidR="0098218A" w:rsidRPr="009044F1" w:rsidRDefault="0098218A" w:rsidP="006F29A9">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98218A" w:rsidRPr="009044F1" w:rsidRDefault="0098218A" w:rsidP="006F29A9">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98218A" w:rsidRPr="009044F1" w:rsidRDefault="0098218A" w:rsidP="006F29A9">
      <w:pPr>
        <w:pStyle w:val="Heading3"/>
        <w:keepNext w:val="0"/>
        <w:widowControl w:val="0"/>
        <w:spacing w:after="160" w:line="240" w:lineRule="auto"/>
        <w:ind w:left="567" w:right="565"/>
        <w:rPr>
          <w:rFonts w:ascii="GHEA Grapalat" w:hAnsi="GHEA Grapalat" w:cs="Arial"/>
          <w:sz w:val="24"/>
          <w:szCs w:val="24"/>
        </w:rPr>
      </w:pPr>
    </w:p>
    <w:p w:rsidR="0098218A" w:rsidRPr="00430541" w:rsidRDefault="0098218A" w:rsidP="006F29A9">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98218A" w:rsidRPr="00430541" w:rsidRDefault="0098218A" w:rsidP="006F29A9">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98218A" w:rsidRPr="009044F1" w:rsidRDefault="0098218A" w:rsidP="006F29A9">
      <w:pPr>
        <w:widowControl w:val="0"/>
        <w:spacing w:after="160"/>
        <w:jc w:val="both"/>
        <w:rPr>
          <w:rFonts w:ascii="GHEA Grapalat" w:hAnsi="GHEA Grapalat"/>
        </w:rPr>
      </w:pPr>
      <w:r w:rsidRPr="009044F1">
        <w:rPr>
          <w:rFonts w:ascii="GHEA Grapalat" w:hAnsi="GHEA Grapalat"/>
        </w:rPr>
        <w:t xml:space="preserve">рамках </w:t>
      </w:r>
      <w:r w:rsidR="00AA05DB" w:rsidRPr="009044F1">
        <w:rPr>
          <w:rFonts w:ascii="GHEA Grapalat" w:hAnsi="GHEA Grapalat"/>
        </w:rPr>
        <w:t xml:space="preserve">открытого конкурса </w:t>
      </w:r>
      <w:r w:rsidRPr="009044F1">
        <w:rPr>
          <w:rFonts w:ascii="GHEA Grapalat" w:hAnsi="GHEA Grapalat"/>
        </w:rPr>
        <w:t xml:space="preserve">под кодом </w:t>
      </w:r>
      <w:r w:rsidR="00AA05DB">
        <w:rPr>
          <w:rFonts w:ascii="GHEA Grapalat" w:hAnsi="GHEA Grapalat"/>
          <w:b/>
        </w:rPr>
        <w:t>ЕГС-</w:t>
      </w:r>
      <w:r w:rsidR="00AA05DB" w:rsidRPr="00AA05DB">
        <w:rPr>
          <w:rFonts w:ascii="GHEA Grapalat" w:hAnsi="GHEA Grapalat"/>
          <w:b/>
        </w:rPr>
        <w:t>BMAPDzB</w:t>
      </w:r>
      <w:r w:rsidR="00AA05DB">
        <w:rPr>
          <w:rFonts w:ascii="GHEA Grapalat" w:hAnsi="GHEA Grapalat"/>
          <w:b/>
        </w:rPr>
        <w:t>-</w:t>
      </w:r>
      <w:r w:rsidR="00AA05DB" w:rsidRPr="000D6FF5">
        <w:rPr>
          <w:rFonts w:ascii="GHEA Grapalat" w:hAnsi="GHEA Grapalat"/>
          <w:b/>
        </w:rPr>
        <w:t>2</w:t>
      </w:r>
      <w:r w:rsidR="00AA05DB" w:rsidRPr="005868B7">
        <w:rPr>
          <w:rFonts w:ascii="GHEA Grapalat" w:hAnsi="GHEA Grapalat"/>
          <w:b/>
        </w:rPr>
        <w:t>1</w:t>
      </w:r>
      <w:r w:rsidR="00AA05DB" w:rsidRPr="00077CEB">
        <w:rPr>
          <w:rFonts w:ascii="GHEA Grapalat" w:hAnsi="GHEA Grapalat"/>
          <w:b/>
        </w:rPr>
        <w:t>/</w:t>
      </w:r>
      <w:r w:rsidR="00AA05DB">
        <w:rPr>
          <w:rFonts w:ascii="GHEA Grapalat" w:hAnsi="GHEA Grapalat"/>
          <w:b/>
        </w:rPr>
        <w:t>1</w:t>
      </w:r>
      <w:r w:rsidR="00AA05DB" w:rsidRPr="00AA05DB">
        <w:rPr>
          <w:rFonts w:ascii="GHEA Grapalat" w:hAnsi="GHEA Grapalat"/>
          <w:b/>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98218A" w:rsidRPr="00206AF8" w:rsidTr="006F29A9">
        <w:tc>
          <w:tcPr>
            <w:tcW w:w="1042" w:type="dxa"/>
            <w:vMerge w:val="restart"/>
            <w:vAlign w:val="center"/>
          </w:tcPr>
          <w:p w:rsidR="0098218A" w:rsidRDefault="0098218A" w:rsidP="0098218A">
            <w:pPr>
              <w:widowControl w:val="0"/>
              <w:jc w:val="center"/>
              <w:rPr>
                <w:rFonts w:ascii="GHEA Grapalat" w:hAnsi="GHEA Grapalat"/>
                <w:b/>
                <w:sz w:val="20"/>
                <w:szCs w:val="20"/>
              </w:rPr>
            </w:pPr>
          </w:p>
          <w:p w:rsidR="0098218A" w:rsidRPr="00206AF8" w:rsidRDefault="0098218A" w:rsidP="0098218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98218A" w:rsidRPr="00206AF8" w:rsidRDefault="0098218A" w:rsidP="0098218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98218A" w:rsidRPr="00206AF8" w:rsidTr="006F29A9">
        <w:trPr>
          <w:trHeight w:val="696"/>
        </w:trPr>
        <w:tc>
          <w:tcPr>
            <w:tcW w:w="1042" w:type="dxa"/>
            <w:vMerge/>
            <w:vAlign w:val="center"/>
          </w:tcPr>
          <w:p w:rsidR="0098218A" w:rsidRPr="00206AF8" w:rsidRDefault="0098218A" w:rsidP="0098218A">
            <w:pPr>
              <w:widowControl w:val="0"/>
              <w:jc w:val="center"/>
              <w:rPr>
                <w:rFonts w:ascii="GHEA Grapalat" w:hAnsi="GHEA Grapalat"/>
                <w:b/>
                <w:bCs/>
                <w:sz w:val="20"/>
                <w:szCs w:val="20"/>
              </w:rPr>
            </w:pPr>
          </w:p>
        </w:tc>
        <w:tc>
          <w:tcPr>
            <w:tcW w:w="1605" w:type="dxa"/>
            <w:vAlign w:val="center"/>
          </w:tcPr>
          <w:p w:rsidR="0098218A" w:rsidRDefault="0098218A" w:rsidP="0098218A">
            <w:pPr>
              <w:widowControl w:val="0"/>
              <w:jc w:val="center"/>
              <w:rPr>
                <w:rFonts w:ascii="GHEA Grapalat" w:hAnsi="GHEA Grapalat"/>
                <w:b/>
                <w:sz w:val="20"/>
                <w:szCs w:val="20"/>
              </w:rPr>
            </w:pPr>
            <w:r>
              <w:rPr>
                <w:rFonts w:ascii="GHEA Grapalat" w:hAnsi="GHEA Grapalat"/>
                <w:b/>
                <w:sz w:val="20"/>
                <w:szCs w:val="20"/>
              </w:rPr>
              <w:t>фирменное</w:t>
            </w:r>
          </w:p>
          <w:p w:rsidR="0098218A" w:rsidRPr="00206AF8" w:rsidRDefault="0098218A" w:rsidP="0098218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98218A" w:rsidRPr="00206AF8" w:rsidRDefault="0098218A" w:rsidP="0098218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98218A" w:rsidRPr="00BF7253" w:rsidRDefault="0098218A" w:rsidP="0098218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98218A" w:rsidRPr="00206AF8" w:rsidRDefault="0098218A" w:rsidP="0098218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98218A" w:rsidRPr="00206AF8" w:rsidRDefault="0098218A" w:rsidP="0098218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98218A" w:rsidRPr="00206AF8" w:rsidTr="006F29A9">
        <w:tc>
          <w:tcPr>
            <w:tcW w:w="1042" w:type="dxa"/>
          </w:tcPr>
          <w:p w:rsidR="0098218A" w:rsidRPr="00206AF8" w:rsidRDefault="0098218A" w:rsidP="0098218A">
            <w:pPr>
              <w:pStyle w:val="Heading3"/>
              <w:keepNext w:val="0"/>
              <w:widowControl w:val="0"/>
              <w:spacing w:line="240" w:lineRule="auto"/>
              <w:jc w:val="left"/>
              <w:rPr>
                <w:rFonts w:ascii="GHEA Grapalat" w:hAnsi="GHEA Grapalat"/>
                <w:b/>
              </w:rPr>
            </w:pPr>
          </w:p>
        </w:tc>
        <w:tc>
          <w:tcPr>
            <w:tcW w:w="1605" w:type="dxa"/>
          </w:tcPr>
          <w:p w:rsidR="0098218A" w:rsidRPr="00206AF8" w:rsidRDefault="0098218A" w:rsidP="0098218A">
            <w:pPr>
              <w:pStyle w:val="Heading3"/>
              <w:keepNext w:val="0"/>
              <w:widowControl w:val="0"/>
              <w:spacing w:line="240" w:lineRule="auto"/>
              <w:jc w:val="left"/>
              <w:rPr>
                <w:rFonts w:ascii="GHEA Grapalat" w:hAnsi="GHEA Grapalat"/>
                <w:b/>
              </w:rPr>
            </w:pPr>
          </w:p>
        </w:tc>
        <w:tc>
          <w:tcPr>
            <w:tcW w:w="1463" w:type="dxa"/>
          </w:tcPr>
          <w:p w:rsidR="0098218A" w:rsidRPr="00206AF8" w:rsidRDefault="0098218A" w:rsidP="0098218A">
            <w:pPr>
              <w:pStyle w:val="Heading3"/>
              <w:keepNext w:val="0"/>
              <w:widowControl w:val="0"/>
              <w:spacing w:line="240" w:lineRule="auto"/>
              <w:jc w:val="left"/>
              <w:rPr>
                <w:rFonts w:ascii="GHEA Grapalat" w:hAnsi="GHEA Grapalat"/>
                <w:b/>
              </w:rPr>
            </w:pPr>
          </w:p>
        </w:tc>
        <w:tc>
          <w:tcPr>
            <w:tcW w:w="1699" w:type="dxa"/>
          </w:tcPr>
          <w:p w:rsidR="0098218A" w:rsidRPr="00206AF8" w:rsidRDefault="0098218A" w:rsidP="0098218A">
            <w:pPr>
              <w:pStyle w:val="Heading3"/>
              <w:keepNext w:val="0"/>
              <w:widowControl w:val="0"/>
              <w:spacing w:line="240" w:lineRule="auto"/>
              <w:jc w:val="left"/>
              <w:rPr>
                <w:rFonts w:ascii="GHEA Grapalat" w:hAnsi="GHEA Grapalat"/>
                <w:b/>
              </w:rPr>
            </w:pPr>
          </w:p>
        </w:tc>
        <w:tc>
          <w:tcPr>
            <w:tcW w:w="1727" w:type="dxa"/>
          </w:tcPr>
          <w:p w:rsidR="0098218A" w:rsidRPr="00206AF8" w:rsidRDefault="0098218A" w:rsidP="0098218A">
            <w:pPr>
              <w:pStyle w:val="Heading3"/>
              <w:keepNext w:val="0"/>
              <w:widowControl w:val="0"/>
              <w:spacing w:line="240" w:lineRule="auto"/>
              <w:jc w:val="left"/>
              <w:rPr>
                <w:rFonts w:ascii="GHEA Grapalat" w:hAnsi="GHEA Grapalat"/>
                <w:b/>
              </w:rPr>
            </w:pPr>
          </w:p>
        </w:tc>
        <w:tc>
          <w:tcPr>
            <w:tcW w:w="1750" w:type="dxa"/>
          </w:tcPr>
          <w:p w:rsidR="0098218A" w:rsidRPr="00206AF8" w:rsidRDefault="0098218A" w:rsidP="0098218A">
            <w:pPr>
              <w:pStyle w:val="Heading3"/>
              <w:keepNext w:val="0"/>
              <w:widowControl w:val="0"/>
              <w:spacing w:line="240" w:lineRule="auto"/>
              <w:jc w:val="left"/>
              <w:rPr>
                <w:rFonts w:ascii="GHEA Grapalat" w:hAnsi="GHEA Grapalat"/>
                <w:b/>
              </w:rPr>
            </w:pPr>
          </w:p>
        </w:tc>
      </w:tr>
      <w:tr w:rsidR="0098218A" w:rsidRPr="00206AF8" w:rsidTr="006F29A9">
        <w:tc>
          <w:tcPr>
            <w:tcW w:w="1042" w:type="dxa"/>
          </w:tcPr>
          <w:p w:rsidR="0098218A" w:rsidRPr="00206AF8" w:rsidRDefault="0098218A" w:rsidP="0098218A">
            <w:pPr>
              <w:pStyle w:val="Heading3"/>
              <w:keepNext w:val="0"/>
              <w:widowControl w:val="0"/>
              <w:spacing w:line="240" w:lineRule="auto"/>
              <w:jc w:val="left"/>
              <w:rPr>
                <w:rFonts w:ascii="GHEA Grapalat" w:hAnsi="GHEA Grapalat"/>
                <w:b/>
              </w:rPr>
            </w:pPr>
          </w:p>
        </w:tc>
        <w:tc>
          <w:tcPr>
            <w:tcW w:w="1605" w:type="dxa"/>
          </w:tcPr>
          <w:p w:rsidR="0098218A" w:rsidRPr="00206AF8" w:rsidRDefault="0098218A" w:rsidP="0098218A">
            <w:pPr>
              <w:pStyle w:val="Heading3"/>
              <w:keepNext w:val="0"/>
              <w:widowControl w:val="0"/>
              <w:spacing w:line="240" w:lineRule="auto"/>
              <w:jc w:val="left"/>
              <w:rPr>
                <w:rFonts w:ascii="GHEA Grapalat" w:hAnsi="GHEA Grapalat"/>
                <w:b/>
              </w:rPr>
            </w:pPr>
          </w:p>
        </w:tc>
        <w:tc>
          <w:tcPr>
            <w:tcW w:w="1463" w:type="dxa"/>
          </w:tcPr>
          <w:p w:rsidR="0098218A" w:rsidRPr="00206AF8" w:rsidRDefault="0098218A" w:rsidP="0098218A">
            <w:pPr>
              <w:pStyle w:val="Heading3"/>
              <w:keepNext w:val="0"/>
              <w:widowControl w:val="0"/>
              <w:spacing w:line="240" w:lineRule="auto"/>
              <w:jc w:val="left"/>
              <w:rPr>
                <w:rFonts w:ascii="GHEA Grapalat" w:hAnsi="GHEA Grapalat"/>
                <w:b/>
              </w:rPr>
            </w:pPr>
          </w:p>
        </w:tc>
        <w:tc>
          <w:tcPr>
            <w:tcW w:w="1699" w:type="dxa"/>
          </w:tcPr>
          <w:p w:rsidR="0098218A" w:rsidRPr="00206AF8" w:rsidRDefault="0098218A" w:rsidP="0098218A">
            <w:pPr>
              <w:pStyle w:val="Heading3"/>
              <w:keepNext w:val="0"/>
              <w:widowControl w:val="0"/>
              <w:spacing w:line="240" w:lineRule="auto"/>
              <w:jc w:val="left"/>
              <w:rPr>
                <w:rFonts w:ascii="GHEA Grapalat" w:hAnsi="GHEA Grapalat"/>
                <w:b/>
              </w:rPr>
            </w:pPr>
          </w:p>
        </w:tc>
        <w:tc>
          <w:tcPr>
            <w:tcW w:w="1727" w:type="dxa"/>
          </w:tcPr>
          <w:p w:rsidR="0098218A" w:rsidRPr="00206AF8" w:rsidRDefault="0098218A" w:rsidP="0098218A">
            <w:pPr>
              <w:pStyle w:val="Heading3"/>
              <w:keepNext w:val="0"/>
              <w:widowControl w:val="0"/>
              <w:spacing w:line="240" w:lineRule="auto"/>
              <w:jc w:val="left"/>
              <w:rPr>
                <w:rFonts w:ascii="GHEA Grapalat" w:hAnsi="GHEA Grapalat"/>
                <w:b/>
              </w:rPr>
            </w:pPr>
          </w:p>
        </w:tc>
        <w:tc>
          <w:tcPr>
            <w:tcW w:w="1750" w:type="dxa"/>
          </w:tcPr>
          <w:p w:rsidR="0098218A" w:rsidRPr="00206AF8" w:rsidRDefault="0098218A" w:rsidP="0098218A">
            <w:pPr>
              <w:pStyle w:val="Heading3"/>
              <w:keepNext w:val="0"/>
              <w:widowControl w:val="0"/>
              <w:spacing w:line="240" w:lineRule="auto"/>
              <w:jc w:val="left"/>
              <w:rPr>
                <w:rFonts w:ascii="GHEA Grapalat" w:hAnsi="GHEA Grapalat"/>
                <w:b/>
              </w:rPr>
            </w:pPr>
          </w:p>
        </w:tc>
      </w:tr>
      <w:tr w:rsidR="0098218A" w:rsidRPr="00206AF8" w:rsidTr="006F29A9">
        <w:tc>
          <w:tcPr>
            <w:tcW w:w="1042" w:type="dxa"/>
          </w:tcPr>
          <w:p w:rsidR="0098218A" w:rsidRPr="00206AF8" w:rsidRDefault="0098218A" w:rsidP="0098218A">
            <w:pPr>
              <w:pStyle w:val="Heading3"/>
              <w:keepNext w:val="0"/>
              <w:widowControl w:val="0"/>
              <w:spacing w:line="240" w:lineRule="auto"/>
              <w:jc w:val="left"/>
              <w:rPr>
                <w:rFonts w:ascii="GHEA Grapalat" w:hAnsi="GHEA Grapalat"/>
                <w:b/>
              </w:rPr>
            </w:pPr>
          </w:p>
        </w:tc>
        <w:tc>
          <w:tcPr>
            <w:tcW w:w="1605" w:type="dxa"/>
          </w:tcPr>
          <w:p w:rsidR="0098218A" w:rsidRPr="00206AF8" w:rsidRDefault="0098218A" w:rsidP="0098218A">
            <w:pPr>
              <w:pStyle w:val="Heading3"/>
              <w:keepNext w:val="0"/>
              <w:widowControl w:val="0"/>
              <w:spacing w:line="240" w:lineRule="auto"/>
              <w:jc w:val="left"/>
              <w:rPr>
                <w:rFonts w:ascii="GHEA Grapalat" w:hAnsi="GHEA Grapalat"/>
                <w:b/>
              </w:rPr>
            </w:pPr>
          </w:p>
        </w:tc>
        <w:tc>
          <w:tcPr>
            <w:tcW w:w="1463" w:type="dxa"/>
          </w:tcPr>
          <w:p w:rsidR="0098218A" w:rsidRPr="00206AF8" w:rsidRDefault="0098218A" w:rsidP="0098218A">
            <w:pPr>
              <w:pStyle w:val="Heading3"/>
              <w:keepNext w:val="0"/>
              <w:widowControl w:val="0"/>
              <w:spacing w:line="240" w:lineRule="auto"/>
              <w:jc w:val="left"/>
              <w:rPr>
                <w:rFonts w:ascii="GHEA Grapalat" w:hAnsi="GHEA Grapalat"/>
                <w:b/>
              </w:rPr>
            </w:pPr>
          </w:p>
        </w:tc>
        <w:tc>
          <w:tcPr>
            <w:tcW w:w="1699" w:type="dxa"/>
          </w:tcPr>
          <w:p w:rsidR="0098218A" w:rsidRPr="00206AF8" w:rsidRDefault="0098218A" w:rsidP="0098218A">
            <w:pPr>
              <w:pStyle w:val="Heading3"/>
              <w:keepNext w:val="0"/>
              <w:widowControl w:val="0"/>
              <w:spacing w:line="240" w:lineRule="auto"/>
              <w:jc w:val="left"/>
              <w:rPr>
                <w:rFonts w:ascii="GHEA Grapalat" w:hAnsi="GHEA Grapalat"/>
                <w:b/>
              </w:rPr>
            </w:pPr>
          </w:p>
        </w:tc>
        <w:tc>
          <w:tcPr>
            <w:tcW w:w="1727" w:type="dxa"/>
          </w:tcPr>
          <w:p w:rsidR="0098218A" w:rsidRPr="00206AF8" w:rsidRDefault="0098218A" w:rsidP="0098218A">
            <w:pPr>
              <w:pStyle w:val="Heading3"/>
              <w:keepNext w:val="0"/>
              <w:widowControl w:val="0"/>
              <w:spacing w:line="240" w:lineRule="auto"/>
              <w:jc w:val="left"/>
              <w:rPr>
                <w:rFonts w:ascii="GHEA Grapalat" w:hAnsi="GHEA Grapalat"/>
                <w:b/>
              </w:rPr>
            </w:pPr>
          </w:p>
        </w:tc>
        <w:tc>
          <w:tcPr>
            <w:tcW w:w="1750" w:type="dxa"/>
          </w:tcPr>
          <w:p w:rsidR="0098218A" w:rsidRPr="00206AF8" w:rsidRDefault="0098218A" w:rsidP="0098218A">
            <w:pPr>
              <w:pStyle w:val="Heading3"/>
              <w:keepNext w:val="0"/>
              <w:widowControl w:val="0"/>
              <w:spacing w:line="240" w:lineRule="auto"/>
              <w:jc w:val="left"/>
              <w:rPr>
                <w:rFonts w:ascii="GHEA Grapalat" w:hAnsi="GHEA Grapalat"/>
                <w:b/>
              </w:rPr>
            </w:pPr>
          </w:p>
        </w:tc>
      </w:tr>
    </w:tbl>
    <w:p w:rsidR="0098218A" w:rsidRDefault="0098218A" w:rsidP="006F29A9">
      <w:pPr>
        <w:widowControl w:val="0"/>
        <w:tabs>
          <w:tab w:val="left" w:pos="6804"/>
        </w:tabs>
        <w:jc w:val="center"/>
        <w:rPr>
          <w:rFonts w:ascii="GHEA Grapalat" w:hAnsi="GHEA Grapalat"/>
          <w:lang w:val="en-US"/>
        </w:rPr>
      </w:pPr>
    </w:p>
    <w:p w:rsidR="0098218A" w:rsidRPr="00DD2B43" w:rsidRDefault="0098218A" w:rsidP="006F29A9">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98218A" w:rsidRPr="00567D3B" w:rsidRDefault="0098218A" w:rsidP="006F29A9">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98218A" w:rsidRPr="008875C7" w:rsidRDefault="0098218A" w:rsidP="006F29A9">
      <w:pPr>
        <w:widowControl w:val="0"/>
        <w:spacing w:after="160"/>
        <w:jc w:val="right"/>
        <w:rPr>
          <w:rFonts w:ascii="GHEA Grapalat" w:hAnsi="GHEA Grapalat"/>
        </w:rPr>
      </w:pPr>
    </w:p>
    <w:p w:rsidR="0098218A" w:rsidRPr="00D5443D" w:rsidRDefault="0098218A" w:rsidP="006F29A9">
      <w:pPr>
        <w:widowControl w:val="0"/>
        <w:spacing w:after="160"/>
        <w:jc w:val="right"/>
        <w:rPr>
          <w:rFonts w:ascii="GHEA Grapalat" w:hAnsi="GHEA Grapalat"/>
        </w:rPr>
      </w:pPr>
      <w:r w:rsidRPr="009044F1">
        <w:rPr>
          <w:rFonts w:ascii="GHEA Grapalat" w:hAnsi="GHEA Grapalat"/>
        </w:rPr>
        <w:t>М. П.</w:t>
      </w:r>
    </w:p>
    <w:p w:rsidR="0098218A" w:rsidRDefault="0098218A" w:rsidP="006F29A9">
      <w:pPr>
        <w:rPr>
          <w:rFonts w:ascii="GHEA Grapalat" w:hAnsi="GHEA Grapalat"/>
        </w:rPr>
      </w:pPr>
      <w:r>
        <w:rPr>
          <w:rFonts w:ascii="GHEA Grapalat" w:hAnsi="GHEA Grapalat"/>
        </w:rPr>
        <w:br w:type="page"/>
      </w:r>
    </w:p>
    <w:p w:rsidR="0098218A" w:rsidRPr="00DC619D" w:rsidRDefault="0098218A" w:rsidP="006F29A9">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rsidR="00AA05DB" w:rsidRPr="005868B7" w:rsidRDefault="00AA05DB" w:rsidP="00AA05DB">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0D6FF5">
        <w:rPr>
          <w:rFonts w:ascii="GHEA Grapalat" w:hAnsi="GHEA Grapalat"/>
          <w:b/>
          <w:sz w:val="24"/>
          <w:szCs w:val="24"/>
        </w:rPr>
        <w:t>2</w:t>
      </w:r>
      <w:r w:rsidRPr="005868B7">
        <w:rPr>
          <w:rFonts w:ascii="GHEA Grapalat" w:hAnsi="GHEA Grapalat"/>
          <w:b/>
          <w:sz w:val="24"/>
          <w:szCs w:val="24"/>
        </w:rPr>
        <w:t>1</w:t>
      </w:r>
      <w:r w:rsidRPr="00077CEB">
        <w:rPr>
          <w:rFonts w:ascii="GHEA Grapalat" w:hAnsi="GHEA Grapalat"/>
          <w:b/>
          <w:sz w:val="24"/>
          <w:szCs w:val="24"/>
        </w:rPr>
        <w:t>/</w:t>
      </w:r>
      <w:r>
        <w:rPr>
          <w:rFonts w:ascii="GHEA Grapalat" w:hAnsi="GHEA Grapalat"/>
          <w:b/>
          <w:sz w:val="24"/>
          <w:szCs w:val="24"/>
        </w:rPr>
        <w:t>1</w:t>
      </w:r>
    </w:p>
    <w:p w:rsidR="0098218A" w:rsidRPr="009044F1" w:rsidRDefault="0098218A" w:rsidP="006F29A9">
      <w:pPr>
        <w:widowControl w:val="0"/>
        <w:spacing w:after="120"/>
        <w:ind w:firstLine="567"/>
        <w:jc w:val="center"/>
        <w:rPr>
          <w:rFonts w:ascii="GHEA Grapalat" w:hAnsi="GHEA Grapalat"/>
        </w:rPr>
      </w:pPr>
    </w:p>
    <w:p w:rsidR="0098218A" w:rsidRPr="009044F1" w:rsidRDefault="0098218A" w:rsidP="006F29A9">
      <w:pPr>
        <w:widowControl w:val="0"/>
        <w:spacing w:after="120"/>
        <w:ind w:left="-66"/>
        <w:jc w:val="center"/>
        <w:rPr>
          <w:rFonts w:ascii="GHEA Grapalat" w:hAnsi="GHEA Grapalat"/>
          <w:b/>
        </w:rPr>
      </w:pPr>
      <w:r w:rsidRPr="009044F1">
        <w:rPr>
          <w:rFonts w:ascii="GHEA Grapalat" w:hAnsi="GHEA Grapalat"/>
          <w:b/>
        </w:rPr>
        <w:t>ЦЕНОВОЕ ПРЕДЛОЖЕНИЕ</w:t>
      </w:r>
    </w:p>
    <w:p w:rsidR="0098218A" w:rsidRPr="009044F1" w:rsidRDefault="0098218A" w:rsidP="006F29A9">
      <w:pPr>
        <w:widowControl w:val="0"/>
        <w:spacing w:after="120"/>
        <w:ind w:firstLine="567"/>
        <w:jc w:val="center"/>
        <w:rPr>
          <w:rFonts w:ascii="GHEA Grapalat" w:hAnsi="GHEA Grapalat"/>
        </w:rPr>
      </w:pPr>
    </w:p>
    <w:p w:rsidR="00AA05DB" w:rsidRPr="005868B7" w:rsidRDefault="0098218A" w:rsidP="00AA05DB">
      <w:pPr>
        <w:pStyle w:val="BodyTextIndent3"/>
        <w:widowControl w:val="0"/>
        <w:spacing w:after="160"/>
        <w:ind w:firstLine="142"/>
        <w:jc w:val="right"/>
        <w:rPr>
          <w:rFonts w:ascii="GHEA Grapalat" w:hAnsi="GHEA Grapalat"/>
          <w:b/>
          <w:sz w:val="24"/>
          <w:szCs w:val="24"/>
        </w:rPr>
      </w:pPr>
      <w:r w:rsidRPr="00AA05DB">
        <w:rPr>
          <w:rFonts w:ascii="GHEA Grapalat" w:hAnsi="GHEA Grapalat"/>
          <w:sz w:val="24"/>
          <w:szCs w:val="24"/>
        </w:rPr>
        <w:t xml:space="preserve">Рассмотрев приглашение </w:t>
      </w:r>
      <w:r w:rsidR="00AA05DB" w:rsidRPr="00AA05DB">
        <w:rPr>
          <w:rFonts w:ascii="GHEA Grapalat" w:hAnsi="GHEA Grapalat"/>
          <w:sz w:val="24"/>
          <w:szCs w:val="24"/>
        </w:rPr>
        <w:t xml:space="preserve">на открытый конкурс </w:t>
      </w:r>
      <w:r w:rsidRPr="00AA05DB">
        <w:rPr>
          <w:rFonts w:ascii="GHEA Grapalat" w:hAnsi="GHEA Grapalat"/>
          <w:sz w:val="24"/>
          <w:szCs w:val="24"/>
        </w:rPr>
        <w:t>под кодом</w:t>
      </w:r>
      <w:r w:rsidRPr="005744FC">
        <w:rPr>
          <w:rFonts w:ascii="GHEA Grapalat" w:hAnsi="GHEA Grapalat"/>
          <w:spacing w:val="-6"/>
        </w:rPr>
        <w:t xml:space="preserve"> </w:t>
      </w:r>
      <w:r w:rsidR="00AA05DB">
        <w:rPr>
          <w:rFonts w:ascii="GHEA Grapalat" w:hAnsi="GHEA Grapalat"/>
          <w:b/>
          <w:sz w:val="24"/>
          <w:szCs w:val="24"/>
        </w:rPr>
        <w:t>ЕГС-</w:t>
      </w:r>
      <w:r w:rsidR="00AA05DB" w:rsidRPr="00AA05DB">
        <w:rPr>
          <w:rFonts w:ascii="GHEA Grapalat" w:hAnsi="GHEA Grapalat"/>
          <w:b/>
          <w:sz w:val="24"/>
          <w:szCs w:val="24"/>
        </w:rPr>
        <w:t>BMAPDzB</w:t>
      </w:r>
      <w:r w:rsidR="00AA05DB">
        <w:rPr>
          <w:rFonts w:ascii="GHEA Grapalat" w:hAnsi="GHEA Grapalat"/>
          <w:b/>
          <w:sz w:val="24"/>
          <w:szCs w:val="24"/>
        </w:rPr>
        <w:t>-</w:t>
      </w:r>
      <w:r w:rsidR="00AA05DB" w:rsidRPr="000D6FF5">
        <w:rPr>
          <w:rFonts w:ascii="GHEA Grapalat" w:hAnsi="GHEA Grapalat"/>
          <w:b/>
          <w:sz w:val="24"/>
          <w:szCs w:val="24"/>
        </w:rPr>
        <w:t>2</w:t>
      </w:r>
      <w:r w:rsidR="00AA05DB" w:rsidRPr="005868B7">
        <w:rPr>
          <w:rFonts w:ascii="GHEA Grapalat" w:hAnsi="GHEA Grapalat"/>
          <w:b/>
          <w:sz w:val="24"/>
          <w:szCs w:val="24"/>
        </w:rPr>
        <w:t>1</w:t>
      </w:r>
      <w:r w:rsidR="00AA05DB" w:rsidRPr="00077CEB">
        <w:rPr>
          <w:rFonts w:ascii="GHEA Grapalat" w:hAnsi="GHEA Grapalat"/>
          <w:b/>
          <w:sz w:val="24"/>
          <w:szCs w:val="24"/>
        </w:rPr>
        <w:t>/</w:t>
      </w:r>
      <w:r w:rsidR="00AA05DB">
        <w:rPr>
          <w:rFonts w:ascii="GHEA Grapalat" w:hAnsi="GHEA Grapalat"/>
          <w:b/>
          <w:sz w:val="24"/>
          <w:szCs w:val="24"/>
        </w:rPr>
        <w:t>1</w:t>
      </w:r>
    </w:p>
    <w:p w:rsidR="0098218A" w:rsidRPr="008842CE" w:rsidRDefault="0098218A" w:rsidP="00AA05DB">
      <w:pPr>
        <w:widowControl w:val="0"/>
        <w:spacing w:after="160"/>
        <w:ind w:firstLine="567"/>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98218A" w:rsidRPr="009044F1" w:rsidRDefault="0098218A" w:rsidP="00AA05DB">
      <w:pPr>
        <w:widowControl w:val="0"/>
        <w:spacing w:after="160"/>
        <w:rPr>
          <w:rFonts w:ascii="GHEA Grapalat" w:hAnsi="GHEA Grapalat"/>
          <w:vertAlign w:val="superscript"/>
        </w:rPr>
      </w:pPr>
      <w:r w:rsidRPr="009044F1">
        <w:rPr>
          <w:rFonts w:ascii="GHEA Grapalat" w:hAnsi="GHEA Grapalat"/>
          <w:vertAlign w:val="superscript"/>
        </w:rPr>
        <w:t>наименование участника</w:t>
      </w:r>
    </w:p>
    <w:p w:rsidR="0098218A" w:rsidRPr="009044F1" w:rsidRDefault="0098218A" w:rsidP="006F29A9">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98218A" w:rsidRPr="009044F1" w:rsidRDefault="0098218A" w:rsidP="0098218A">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0"/>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F29A9" w:rsidRPr="00B138F3" w:rsidRDefault="006F29A9" w:rsidP="006F29A9">
      <w:pPr>
        <w:widowControl w:val="0"/>
        <w:spacing w:after="160"/>
        <w:ind w:left="567" w:right="565"/>
        <w:jc w:val="center"/>
        <w:rPr>
          <w:rFonts w:ascii="GHEA Grapalat" w:hAnsi="GHEA Grapalat"/>
          <w:b/>
        </w:rPr>
      </w:pPr>
    </w:p>
    <w:p w:rsidR="00250D13" w:rsidRPr="00B138F3" w:rsidRDefault="00250D13" w:rsidP="00250D13">
      <w:pPr>
        <w:widowControl w:val="0"/>
        <w:spacing w:after="160"/>
        <w:ind w:firstLine="567"/>
        <w:jc w:val="right"/>
        <w:rPr>
          <w:rFonts w:ascii="GHEA Grapalat" w:hAnsi="GHEA Grapalat"/>
          <w:b/>
        </w:rPr>
      </w:pPr>
      <w:r w:rsidRPr="00B138F3">
        <w:rPr>
          <w:rFonts w:ascii="GHEA Grapalat" w:hAnsi="GHEA Grapalat"/>
          <w:b/>
        </w:rPr>
        <w:t>Приложение № 4</w:t>
      </w:r>
      <w:r w:rsidRPr="00182C2E">
        <w:rPr>
          <w:rFonts w:ascii="GHEA Grapalat" w:hAnsi="GHEA Grapalat"/>
          <w:b/>
        </w:rPr>
        <w:t>.</w:t>
      </w:r>
      <w:r>
        <w:rPr>
          <w:rFonts w:ascii="GHEA Grapalat" w:hAnsi="GHEA Grapalat"/>
          <w:b/>
        </w:rPr>
        <w:t>1</w:t>
      </w:r>
    </w:p>
    <w:p w:rsidR="00AA05DB" w:rsidRPr="005868B7" w:rsidRDefault="00AA05DB" w:rsidP="00AA05DB">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0D6FF5">
        <w:rPr>
          <w:rFonts w:ascii="GHEA Grapalat" w:hAnsi="GHEA Grapalat"/>
          <w:b/>
          <w:sz w:val="24"/>
          <w:szCs w:val="24"/>
        </w:rPr>
        <w:t>2</w:t>
      </w:r>
      <w:r w:rsidRPr="005868B7">
        <w:rPr>
          <w:rFonts w:ascii="GHEA Grapalat" w:hAnsi="GHEA Grapalat"/>
          <w:b/>
          <w:sz w:val="24"/>
          <w:szCs w:val="24"/>
        </w:rPr>
        <w:t>1</w:t>
      </w:r>
      <w:r w:rsidRPr="00077CEB">
        <w:rPr>
          <w:rFonts w:ascii="GHEA Grapalat" w:hAnsi="GHEA Grapalat"/>
          <w:b/>
          <w:sz w:val="24"/>
          <w:szCs w:val="24"/>
        </w:rPr>
        <w:t>/</w:t>
      </w:r>
      <w:r>
        <w:rPr>
          <w:rFonts w:ascii="GHEA Grapalat" w:hAnsi="GHEA Grapalat"/>
          <w:b/>
          <w:sz w:val="24"/>
          <w:szCs w:val="24"/>
        </w:rPr>
        <w:t>1</w:t>
      </w:r>
    </w:p>
    <w:p w:rsidR="000C20C5" w:rsidRPr="00B138F3" w:rsidRDefault="000C20C5" w:rsidP="000C20C5">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0C20C5" w:rsidRPr="00B138F3" w:rsidRDefault="000C20C5" w:rsidP="000C20C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0C20C5" w:rsidRPr="00B138F3" w:rsidRDefault="000C20C5" w:rsidP="000C20C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0C20C5" w:rsidRPr="00B138F3" w:rsidRDefault="000C20C5" w:rsidP="000C20C5">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rsidR="000C20C5" w:rsidRPr="00B138F3" w:rsidRDefault="000C20C5" w:rsidP="000C20C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0C20C5" w:rsidRPr="00B138F3" w:rsidRDefault="000C20C5" w:rsidP="000C20C5">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0C20C5" w:rsidRPr="00B138F3" w:rsidRDefault="000C20C5" w:rsidP="000C20C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0C20C5" w:rsidRPr="00B138F3" w:rsidRDefault="000C20C5" w:rsidP="000C20C5">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00FA7358" w:rsidRPr="00BE1545">
        <w:rPr>
          <w:rFonts w:ascii="GHEA Grapalat" w:hAnsi="GHEA Grapalat"/>
          <w:u w:val="single"/>
        </w:rPr>
        <w:t>ЗАО “Ергорсвет”</w:t>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0C20C5" w:rsidRPr="00B138F3" w:rsidRDefault="000C20C5" w:rsidP="000C20C5">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0C20C5" w:rsidRPr="00B138F3" w:rsidRDefault="000C20C5" w:rsidP="000C20C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w:t>
      </w:r>
      <w:r w:rsidRPr="000C20C5">
        <w:rPr>
          <w:rFonts w:ascii="GHEA Grapalat" w:hAnsi="GHEA Grapalat"/>
          <w:b/>
          <w:u w:val="single"/>
        </w:rPr>
        <w:t xml:space="preserve"> </w:t>
      </w:r>
      <w:r w:rsidR="00AA05DB" w:rsidRPr="00AA05DB">
        <w:rPr>
          <w:rFonts w:ascii="GHEA Grapalat" w:hAnsi="GHEA Grapalat"/>
          <w:b/>
          <w:u w:val="single"/>
        </w:rPr>
        <w:t>ЕГС-BMAPDzB-21/1</w:t>
      </w:r>
      <w:r w:rsidRPr="00B138F3">
        <w:rPr>
          <w:rFonts w:ascii="GHEA Grapalat" w:eastAsiaTheme="minorHAnsi" w:hAnsi="GHEA Grapalat" w:cstheme="minorBidi"/>
        </w:rPr>
        <w:t>_.</w:t>
      </w:r>
    </w:p>
    <w:p w:rsidR="000C20C5" w:rsidRPr="00B138F3" w:rsidRDefault="000C20C5" w:rsidP="000C20C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0C20C5" w:rsidRPr="00B138F3" w:rsidRDefault="000C20C5" w:rsidP="000C20C5">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0C20C5" w:rsidRPr="00B138F3" w:rsidRDefault="000C20C5" w:rsidP="000C20C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0C20C5" w:rsidRPr="00B138F3" w:rsidRDefault="000C20C5" w:rsidP="000C20C5">
      <w:pPr>
        <w:pStyle w:val="NormalWeb"/>
        <w:shd w:val="clear" w:color="auto" w:fill="FFFFFF"/>
        <w:spacing w:before="0" w:beforeAutospacing="0" w:after="0" w:afterAutospacing="0"/>
        <w:jc w:val="both"/>
        <w:rPr>
          <w:rFonts w:ascii="GHEA Grapalat" w:eastAsiaTheme="minorHAnsi" w:hAnsi="GHEA Grapalat" w:cstheme="minorBidi"/>
        </w:rPr>
      </w:pPr>
    </w:p>
    <w:p w:rsidR="000C20C5" w:rsidRPr="00B138F3" w:rsidRDefault="000C20C5" w:rsidP="000C20C5">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0C20C5" w:rsidRPr="00B138F3" w:rsidRDefault="000C20C5" w:rsidP="000C20C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0C20C5" w:rsidRPr="003961EF" w:rsidRDefault="000C20C5" w:rsidP="000C20C5">
      <w:pPr>
        <w:pStyle w:val="NormalWeb"/>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w:t>
      </w:r>
      <w:r w:rsidRPr="00340AB0">
        <w:rPr>
          <w:rFonts w:ascii="GHEA Grapalat" w:eastAsiaTheme="minorHAnsi" w:hAnsi="GHEA Grapalat" w:cstheme="minorBidi"/>
          <w:lang w:val="hy-AM"/>
        </w:rPr>
        <w:t xml:space="preserve">двухсторонне утвержденного </w:t>
      </w:r>
      <w:r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Pr="00340AB0">
        <w:rPr>
          <w:rFonts w:ascii="GHEA Grapalat" w:eastAsiaTheme="minorHAnsi" w:hAnsi="GHEA Grapalat" w:cstheme="minorBidi"/>
          <w:lang w:val="hy-AM"/>
        </w:rPr>
        <w:t xml:space="preserve"> и</w:t>
      </w:r>
      <w:r w:rsidRPr="00340AB0">
        <w:rPr>
          <w:rFonts w:ascii="GHEA Grapalat" w:eastAsiaTheme="minorHAnsi" w:hAnsi="GHEA Grapalat" w:cstheme="minorBidi"/>
        </w:rPr>
        <w:t xml:space="preserve"> представленн</w:t>
      </w:r>
      <w:r w:rsidRPr="00340AB0">
        <w:rPr>
          <w:rFonts w:ascii="GHEA Grapalat" w:eastAsiaTheme="minorHAnsi" w:hAnsi="GHEA Grapalat" w:cstheme="minorBidi"/>
          <w:lang w:val="hy-AM"/>
        </w:rPr>
        <w:t>ого принципалом</w:t>
      </w:r>
      <w:r w:rsidRPr="00340AB0">
        <w:rPr>
          <w:rFonts w:ascii="GHEA Grapalat" w:eastAsiaTheme="minorHAnsi" w:hAnsi="GHEA Grapalat" w:cstheme="minorBidi"/>
        </w:rPr>
        <w:t xml:space="preserve"> лицу давшему гарантию</w:t>
      </w:r>
      <w:r w:rsidRPr="00340AB0">
        <w:rPr>
          <w:rFonts w:ascii="GHEA Grapalat" w:eastAsiaTheme="minorHAnsi" w:hAnsi="GHEA Grapalat" w:cstheme="minorBidi"/>
          <w:lang w:val="hy-AM"/>
        </w:rPr>
        <w:t>.</w:t>
      </w:r>
      <w:r w:rsidRPr="003961EF">
        <w:rPr>
          <w:rFonts w:ascii="GHEA Grapalat" w:eastAsiaTheme="minorHAnsi" w:hAnsi="GHEA Grapalat" w:cstheme="minorBidi"/>
        </w:rPr>
        <w:t xml:space="preserve"> </w:t>
      </w:r>
    </w:p>
    <w:p w:rsidR="000C20C5" w:rsidRPr="00B138F3" w:rsidRDefault="000C20C5" w:rsidP="000C20C5">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w:t>
      </w:r>
      <w:r w:rsidRPr="00BE1545">
        <w:rPr>
          <w:rFonts w:ascii="GHEA Grapalat" w:hAnsi="GHEA Grapalat"/>
          <w:u w:val="single"/>
        </w:rPr>
        <w:t>1510004597930100</w:t>
      </w:r>
      <w:r w:rsidRPr="00B138F3">
        <w:rPr>
          <w:rFonts w:ascii="GHEA Grapalat" w:eastAsiaTheme="minorHAnsi" w:hAnsi="GHEA Grapalat" w:cstheme="minorBidi"/>
        </w:rPr>
        <w:t>_ бенефициара.</w:t>
      </w:r>
    </w:p>
    <w:p w:rsidR="000C20C5" w:rsidRPr="00B138F3" w:rsidRDefault="000C20C5" w:rsidP="000C20C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0C20C5" w:rsidRPr="00B138F3" w:rsidRDefault="000C20C5" w:rsidP="000C20C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0C20C5" w:rsidRPr="00B138F3" w:rsidRDefault="000C20C5" w:rsidP="000C20C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0C20C5" w:rsidRPr="00B138F3" w:rsidRDefault="000C20C5" w:rsidP="000C20C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C20C5" w:rsidRPr="003870B7" w:rsidRDefault="000C20C5" w:rsidP="000C20C5">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0C20C5" w:rsidRPr="003870B7" w:rsidRDefault="000C20C5" w:rsidP="000C20C5">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sz w:val="18"/>
          <w:szCs w:val="18"/>
        </w:rPr>
        <w:t>номер заключаемого договара</w:t>
      </w:r>
    </w:p>
    <w:p w:rsidR="000C20C5" w:rsidRPr="003870B7" w:rsidRDefault="000C20C5" w:rsidP="000C20C5">
      <w:pPr>
        <w:pStyle w:val="NormalWeb"/>
        <w:shd w:val="clear" w:color="auto" w:fill="FFFFFF"/>
        <w:ind w:firstLine="374"/>
        <w:contextualSpacing/>
        <w:jc w:val="both"/>
        <w:rPr>
          <w:rFonts w:ascii="GHEA Grapalat" w:eastAsiaTheme="minorHAnsi" w:hAnsi="GHEA Grapalat" w:cstheme="minorBidi"/>
        </w:rPr>
      </w:pPr>
    </w:p>
    <w:p w:rsidR="000C20C5" w:rsidRPr="003870B7" w:rsidRDefault="000C20C5" w:rsidP="000C20C5">
      <w:pPr>
        <w:pStyle w:val="NormalWeb"/>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и  действует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в</w:t>
      </w:r>
      <w:r w:rsidRPr="003870B7">
        <w:rPr>
          <w:rFonts w:ascii="GHEA Grapalat" w:hAnsi="GHEA Grapalat"/>
        </w:rPr>
        <w:t>ключительно</w:t>
      </w:r>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девяностого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рабочего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дня</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следующего за днем </w:t>
      </w:r>
    </w:p>
    <w:p w:rsidR="000C20C5" w:rsidRPr="003870B7" w:rsidRDefault="000C20C5" w:rsidP="000C20C5">
      <w:pPr>
        <w:pStyle w:val="NormalWeb"/>
        <w:shd w:val="clear" w:color="auto" w:fill="FFFFFF"/>
        <w:contextualSpacing/>
        <w:jc w:val="both"/>
        <w:rPr>
          <w:rFonts w:ascii="GHEA Grapalat" w:eastAsiaTheme="minorHAnsi" w:hAnsi="GHEA Grapalat" w:cstheme="minorBidi"/>
          <w:sz w:val="18"/>
          <w:szCs w:val="18"/>
          <w:lang w:val="hy-AM"/>
        </w:rPr>
      </w:pPr>
    </w:p>
    <w:p w:rsidR="000C20C5" w:rsidRPr="003870B7" w:rsidRDefault="000C20C5" w:rsidP="000C20C5">
      <w:pPr>
        <w:pStyle w:val="NormalWeb"/>
        <w:shd w:val="clear" w:color="auto" w:fill="FFFFFF"/>
        <w:contextualSpacing/>
        <w:jc w:val="center"/>
        <w:rPr>
          <w:rFonts w:eastAsiaTheme="minorHAnsi" w:cstheme="minorBidi"/>
        </w:rPr>
      </w:pPr>
      <w:r w:rsidRPr="003870B7">
        <w:rPr>
          <w:rFonts w:ascii="GHEA Grapalat" w:eastAsiaTheme="minorHAnsi" w:hAnsi="GHEA Grapalat" w:cstheme="minorBidi"/>
          <w:lang w:val="hy-AM"/>
        </w:rPr>
        <w:lastRenderedPageBreak/>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Pr="003870B7">
        <w:rPr>
          <w:rFonts w:ascii="GHEA Grapalat" w:hAnsi="GHEA Grapalat"/>
          <w:sz w:val="16"/>
          <w:szCs w:val="16"/>
        </w:rPr>
        <w:t>крайний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rsidR="000C20C5" w:rsidRPr="003870B7" w:rsidRDefault="000C20C5" w:rsidP="000C20C5">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rsidR="000C20C5" w:rsidRPr="003870B7" w:rsidRDefault="000C20C5" w:rsidP="000C20C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0C20C5" w:rsidRPr="00B138F3" w:rsidRDefault="000C20C5" w:rsidP="000C20C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0C20C5" w:rsidRPr="00B138F3" w:rsidRDefault="000C20C5" w:rsidP="000C20C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0C20C5" w:rsidRPr="00B138F3" w:rsidRDefault="000C20C5" w:rsidP="000C20C5">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0C20C5" w:rsidRPr="00B138F3" w:rsidRDefault="000C20C5" w:rsidP="000C20C5">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0C20C5" w:rsidRPr="00B138F3" w:rsidRDefault="000C20C5" w:rsidP="000C20C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0C20C5" w:rsidRPr="00B138F3" w:rsidRDefault="000C20C5" w:rsidP="000C20C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C20C5" w:rsidRPr="00B138F3" w:rsidRDefault="000C20C5" w:rsidP="000C20C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0C20C5" w:rsidRPr="00B138F3" w:rsidRDefault="000C20C5" w:rsidP="000C20C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C20C5" w:rsidRPr="00B87910" w:rsidRDefault="000C20C5" w:rsidP="000C20C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Pr="007E5F1D">
        <w:rPr>
          <w:rFonts w:ascii="GHEA Grapalat" w:eastAsiaTheme="minorHAnsi" w:hAnsi="GHEA Grapalat" w:cstheme="minorBidi"/>
          <w:lang w:val="hy-AM"/>
        </w:rPr>
        <w:t xml:space="preserve">двухсторонне </w:t>
      </w:r>
      <w:r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Pr="007E5F1D">
        <w:rPr>
          <w:rFonts w:ascii="GHEA Grapalat" w:eastAsiaTheme="minorHAnsi" w:hAnsi="GHEA Grapalat" w:cstheme="minorBidi"/>
          <w:lang w:val="hy-AM"/>
        </w:rPr>
        <w:t xml:space="preserve"> </w:t>
      </w:r>
      <w:r w:rsidRPr="007E5F1D">
        <w:rPr>
          <w:rFonts w:ascii="GHEA Grapalat" w:eastAsiaTheme="minorHAnsi" w:hAnsi="GHEA Grapalat" w:cstheme="minorBidi"/>
        </w:rPr>
        <w:t>(</w:t>
      </w:r>
      <w:r w:rsidRPr="007E5F1D">
        <w:rPr>
          <w:rFonts w:ascii="GHEA Grapalat" w:eastAsiaTheme="minorHAnsi" w:hAnsi="GHEA Grapalat" w:cstheme="minorBidi"/>
          <w:lang w:val="hy-AM"/>
        </w:rPr>
        <w:t>их</w:t>
      </w:r>
      <w:r w:rsidRPr="007E5F1D">
        <w:rPr>
          <w:rFonts w:ascii="GHEA Grapalat" w:eastAsiaTheme="minorHAnsi" w:hAnsi="GHEA Grapalat" w:cstheme="minorBidi"/>
        </w:rPr>
        <w:t>) копии.</w:t>
      </w:r>
      <w:r w:rsidRPr="00A74B0D">
        <w:rPr>
          <w:rFonts w:ascii="GHEA Grapalat" w:eastAsiaTheme="minorHAnsi" w:hAnsi="GHEA Grapalat" w:cstheme="minorBidi"/>
        </w:rPr>
        <w:t xml:space="preserve"> </w:t>
      </w:r>
    </w:p>
    <w:p w:rsidR="000C20C5" w:rsidRPr="007A724D" w:rsidRDefault="000C20C5" w:rsidP="000C20C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C20C5" w:rsidRPr="00B138F3" w:rsidRDefault="000C20C5" w:rsidP="000C20C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C20C5" w:rsidRPr="00B138F3" w:rsidRDefault="000C20C5" w:rsidP="000C20C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C20C5" w:rsidRPr="00B138F3" w:rsidRDefault="000C20C5" w:rsidP="000C20C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0C20C5" w:rsidRPr="00B138F3" w:rsidRDefault="000C20C5" w:rsidP="000C20C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0C20C5" w:rsidRPr="00B138F3" w:rsidRDefault="000C20C5" w:rsidP="000C20C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0C20C5" w:rsidRPr="00B138F3" w:rsidRDefault="000C20C5" w:rsidP="000C20C5">
      <w:pPr>
        <w:pStyle w:val="NormalWeb"/>
        <w:shd w:val="clear" w:color="auto" w:fill="FFFFFF"/>
        <w:spacing w:before="0" w:beforeAutospacing="0" w:after="0" w:afterAutospacing="0"/>
        <w:ind w:firstLine="375"/>
        <w:rPr>
          <w:rFonts w:ascii="GHEA Grapalat" w:eastAsiaTheme="minorHAnsi" w:hAnsi="GHEA Grapalat" w:cstheme="minorBidi"/>
        </w:rPr>
      </w:pPr>
    </w:p>
    <w:p w:rsidR="000C20C5" w:rsidRPr="00B138F3" w:rsidRDefault="000C20C5" w:rsidP="000C20C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C20C5" w:rsidRPr="00B138F3" w:rsidRDefault="000C20C5" w:rsidP="000C20C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0C20C5" w:rsidRPr="00B138F3" w:rsidRDefault="000C20C5" w:rsidP="000C20C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C20C5" w:rsidRPr="00B138F3" w:rsidRDefault="000C20C5" w:rsidP="000C20C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C20C5" w:rsidRPr="00B138F3" w:rsidRDefault="000C20C5" w:rsidP="000C20C5">
      <w:pPr>
        <w:pStyle w:val="NormalWeb"/>
        <w:shd w:val="clear" w:color="auto" w:fill="FFFFFF"/>
        <w:spacing w:before="0" w:beforeAutospacing="0" w:after="0" w:afterAutospacing="0"/>
        <w:ind w:firstLine="375"/>
        <w:jc w:val="both"/>
        <w:rPr>
          <w:rFonts w:ascii="GHEA Grapalat" w:hAnsi="GHEA Grapalat"/>
          <w:sz w:val="20"/>
          <w:szCs w:val="20"/>
        </w:rPr>
      </w:pPr>
    </w:p>
    <w:p w:rsidR="000C20C5" w:rsidRPr="00B138F3" w:rsidRDefault="000C20C5" w:rsidP="000C20C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0C20C5" w:rsidRPr="00B138F3" w:rsidRDefault="000C20C5" w:rsidP="000C20C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0C20C5" w:rsidRPr="00B138F3" w:rsidRDefault="000C20C5" w:rsidP="000C20C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0C20C5" w:rsidRPr="00B138F3" w:rsidRDefault="000C20C5" w:rsidP="000C20C5">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0C20C5" w:rsidRPr="00B138F3" w:rsidRDefault="000C20C5" w:rsidP="000C20C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0C20C5" w:rsidRPr="00B138F3" w:rsidRDefault="000C20C5" w:rsidP="000C20C5">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66203F" w:rsidRDefault="0066203F" w:rsidP="006F29A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66203F" w:rsidRPr="00DE2AE3" w:rsidRDefault="0066203F" w:rsidP="0066203F">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Pr="00DE2AE3">
        <w:rPr>
          <w:rFonts w:ascii="GHEA Grapalat" w:hAnsi="GHEA Grapalat"/>
          <w:i/>
          <w:sz w:val="22"/>
          <w:szCs w:val="22"/>
        </w:rPr>
        <w:t>2</w:t>
      </w:r>
    </w:p>
    <w:p w:rsidR="0066203F" w:rsidRPr="005868B7" w:rsidRDefault="0066203F" w:rsidP="0066203F">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0D6FF5">
        <w:rPr>
          <w:rFonts w:ascii="GHEA Grapalat" w:hAnsi="GHEA Grapalat"/>
          <w:b/>
          <w:sz w:val="24"/>
          <w:szCs w:val="24"/>
        </w:rPr>
        <w:t>2</w:t>
      </w:r>
      <w:r w:rsidRPr="005868B7">
        <w:rPr>
          <w:rFonts w:ascii="GHEA Grapalat" w:hAnsi="GHEA Grapalat"/>
          <w:b/>
          <w:sz w:val="24"/>
          <w:szCs w:val="24"/>
        </w:rPr>
        <w:t>1</w:t>
      </w:r>
      <w:r w:rsidRPr="00077CEB">
        <w:rPr>
          <w:rFonts w:ascii="GHEA Grapalat" w:hAnsi="GHEA Grapalat"/>
          <w:b/>
          <w:sz w:val="24"/>
          <w:szCs w:val="24"/>
        </w:rPr>
        <w:t>/</w:t>
      </w:r>
      <w:r>
        <w:rPr>
          <w:rFonts w:ascii="GHEA Grapalat" w:hAnsi="GHEA Grapalat"/>
          <w:b/>
          <w:sz w:val="24"/>
          <w:szCs w:val="24"/>
        </w:rPr>
        <w:t>1</w:t>
      </w:r>
    </w:p>
    <w:p w:rsidR="0066203F" w:rsidRPr="00B138F3" w:rsidRDefault="0066203F" w:rsidP="0066203F">
      <w:pPr>
        <w:widowControl w:val="0"/>
        <w:spacing w:after="160"/>
        <w:jc w:val="center"/>
        <w:rPr>
          <w:rFonts w:ascii="GHEA Grapalat" w:hAnsi="GHEA Grapalat"/>
          <w:b/>
          <w:sz w:val="22"/>
          <w:szCs w:val="22"/>
        </w:rPr>
      </w:pPr>
    </w:p>
    <w:p w:rsidR="0066203F" w:rsidRPr="00B138F3" w:rsidRDefault="0066203F" w:rsidP="0066203F">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66203F" w:rsidRPr="00B138F3" w:rsidRDefault="0066203F" w:rsidP="0066203F">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66203F" w:rsidRPr="00B138F3" w:rsidTr="00C63164">
        <w:tc>
          <w:tcPr>
            <w:tcW w:w="4786" w:type="dxa"/>
          </w:tcPr>
          <w:p w:rsidR="0066203F" w:rsidRPr="00B138F3" w:rsidRDefault="0066203F" w:rsidP="00C63164">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66203F" w:rsidRPr="00B138F3" w:rsidRDefault="0066203F" w:rsidP="00C63164">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1"/>
              <w:t>**</w:t>
            </w:r>
          </w:p>
        </w:tc>
      </w:tr>
    </w:tbl>
    <w:p w:rsidR="0066203F" w:rsidRPr="00B138F3" w:rsidRDefault="0066203F" w:rsidP="0066203F">
      <w:pPr>
        <w:widowControl w:val="0"/>
        <w:spacing w:after="160"/>
        <w:rPr>
          <w:rFonts w:ascii="GHEA Grapalat" w:hAnsi="GHEA Grapalat" w:cs="GHEA Grapalat"/>
          <w:b/>
          <w:sz w:val="22"/>
          <w:szCs w:val="22"/>
        </w:rPr>
      </w:pPr>
    </w:p>
    <w:p w:rsidR="0066203F" w:rsidRPr="00B138F3" w:rsidRDefault="0066203F" w:rsidP="0066203F">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66203F" w:rsidRPr="00B138F3" w:rsidRDefault="0066203F" w:rsidP="0066203F">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66203F" w:rsidRPr="00B138F3" w:rsidRDefault="0066203F" w:rsidP="0066203F">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66203F" w:rsidRPr="00B138F3" w:rsidRDefault="0066203F" w:rsidP="0066203F">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66203F" w:rsidRPr="00B138F3" w:rsidRDefault="0066203F" w:rsidP="0066203F">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6203F" w:rsidRPr="00B138F3" w:rsidRDefault="0066203F" w:rsidP="0066203F">
      <w:pPr>
        <w:widowControl w:val="0"/>
        <w:spacing w:after="160"/>
        <w:ind w:firstLine="709"/>
        <w:jc w:val="both"/>
        <w:rPr>
          <w:rFonts w:ascii="GHEA Grapalat" w:hAnsi="GHEA Grapalat" w:cs="GHEA Grapalat"/>
          <w:sz w:val="22"/>
          <w:szCs w:val="22"/>
        </w:rPr>
      </w:pPr>
    </w:p>
    <w:p w:rsidR="0066203F" w:rsidRPr="00B138F3" w:rsidRDefault="0066203F" w:rsidP="0066203F">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66203F" w:rsidRPr="00B138F3" w:rsidRDefault="0066203F" w:rsidP="0066203F">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66203F" w:rsidRPr="00B138F3" w:rsidRDefault="0066203F" w:rsidP="0066203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Pr="005868B7">
        <w:rPr>
          <w:rFonts w:ascii="GHEA Grapalat" w:hAnsi="GHEA Grapalat"/>
          <w:b/>
        </w:rPr>
        <w:t>1</w:t>
      </w:r>
      <w:r w:rsidRPr="00077CEB">
        <w:rPr>
          <w:rFonts w:ascii="GHEA Grapalat" w:hAnsi="GHEA Grapalat"/>
          <w:b/>
        </w:rPr>
        <w:t>/</w:t>
      </w:r>
      <w:r>
        <w:rPr>
          <w:rFonts w:ascii="GHEA Grapalat" w:hAnsi="GHEA Grapalat"/>
          <w:b/>
        </w:rPr>
        <w:t>1</w:t>
      </w:r>
      <w:r w:rsidRPr="00C90F08">
        <w:rPr>
          <w:rFonts w:ascii="GHEA Grapalat" w:hAnsi="GHEA Grapalat"/>
          <w:b/>
        </w:rPr>
        <w:t>.</w:t>
      </w:r>
    </w:p>
    <w:p w:rsidR="0066203F" w:rsidRPr="00B138F3" w:rsidRDefault="0066203F" w:rsidP="0066203F">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6203F" w:rsidRPr="00B138F3" w:rsidRDefault="0066203F" w:rsidP="0066203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66203F" w:rsidRPr="00B138F3" w:rsidRDefault="0066203F" w:rsidP="0066203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6203F" w:rsidRPr="00B138F3" w:rsidRDefault="0066203F" w:rsidP="0066203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6203F" w:rsidRPr="00B138F3" w:rsidRDefault="0066203F" w:rsidP="0066203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6203F" w:rsidRPr="00B138F3" w:rsidRDefault="0066203F" w:rsidP="0066203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66203F" w:rsidRPr="00B138F3" w:rsidRDefault="0066203F" w:rsidP="0066203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6203F" w:rsidRPr="00B138F3" w:rsidRDefault="0066203F" w:rsidP="0066203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6203F" w:rsidRPr="00B138F3" w:rsidRDefault="0066203F" w:rsidP="0066203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66203F" w:rsidRPr="00B138F3" w:rsidRDefault="0066203F" w:rsidP="0066203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66203F" w:rsidRPr="00B138F3" w:rsidRDefault="0066203F" w:rsidP="0066203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6203F" w:rsidRPr="00B138F3" w:rsidRDefault="0066203F" w:rsidP="0066203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66203F" w:rsidRPr="00B138F3" w:rsidRDefault="0066203F" w:rsidP="0066203F">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66203F" w:rsidRPr="00B138F3" w:rsidRDefault="0066203F" w:rsidP="0066203F">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665A01">
        <w:rPr>
          <w:rFonts w:ascii="GHEA Grapalat" w:eastAsiaTheme="minorHAnsi" w:hAnsi="GHEA Grapalat" w:cstheme="minorBidi"/>
        </w:rPr>
        <w:t>девяностого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66203F" w:rsidRPr="00B138F3" w:rsidRDefault="0066203F" w:rsidP="0066203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66203F" w:rsidRPr="00B138F3" w:rsidRDefault="0066203F" w:rsidP="0066203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66203F" w:rsidRPr="00B138F3" w:rsidDel="00A13215" w:rsidRDefault="0066203F" w:rsidP="0066203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6203F" w:rsidRPr="00B138F3" w:rsidRDefault="0066203F" w:rsidP="0066203F">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6203F" w:rsidRPr="00B138F3" w:rsidRDefault="0066203F" w:rsidP="0066203F">
      <w:pPr>
        <w:widowControl w:val="0"/>
        <w:spacing w:after="160"/>
        <w:ind w:firstLine="567"/>
        <w:jc w:val="center"/>
        <w:rPr>
          <w:rFonts w:ascii="GHEA Grapalat" w:hAnsi="GHEA Grapalat"/>
          <w:b/>
          <w:sz w:val="22"/>
          <w:szCs w:val="22"/>
        </w:rPr>
      </w:pPr>
      <w:r w:rsidRPr="00B138F3">
        <w:rPr>
          <w:rFonts w:ascii="GHEA Grapalat" w:hAnsi="GHEA Grapalat"/>
          <w:b/>
          <w:sz w:val="22"/>
          <w:szCs w:val="22"/>
        </w:rPr>
        <w:lastRenderedPageBreak/>
        <w:t>3. Адрес, банковские реквизиты Компании</w:t>
      </w:r>
    </w:p>
    <w:p w:rsidR="0066203F" w:rsidRPr="00B138F3" w:rsidRDefault="0066203F" w:rsidP="0066203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66203F" w:rsidRPr="00B138F3" w:rsidRDefault="0066203F" w:rsidP="0066203F">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66203F" w:rsidRPr="00B138F3" w:rsidRDefault="0066203F" w:rsidP="0066203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66203F" w:rsidRPr="00B138F3" w:rsidRDefault="0066203F" w:rsidP="0066203F">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66203F" w:rsidRPr="00B138F3" w:rsidRDefault="0066203F" w:rsidP="0066203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66203F" w:rsidRPr="00B138F3" w:rsidRDefault="0066203F" w:rsidP="0066203F">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66203F" w:rsidRPr="00B138F3" w:rsidRDefault="0066203F" w:rsidP="0066203F">
      <w:pPr>
        <w:widowControl w:val="0"/>
        <w:spacing w:after="160"/>
        <w:jc w:val="right"/>
        <w:rPr>
          <w:rFonts w:ascii="GHEA Grapalat" w:hAnsi="GHEA Grapalat"/>
          <w:sz w:val="22"/>
          <w:szCs w:val="22"/>
        </w:rPr>
      </w:pPr>
    </w:p>
    <w:p w:rsidR="0066203F" w:rsidRPr="00B138F3" w:rsidRDefault="0066203F" w:rsidP="0066203F">
      <w:pPr>
        <w:widowControl w:val="0"/>
        <w:spacing w:after="160"/>
        <w:jc w:val="right"/>
        <w:rPr>
          <w:rFonts w:ascii="GHEA Grapalat" w:hAnsi="GHEA Grapalat"/>
          <w:sz w:val="22"/>
          <w:szCs w:val="22"/>
        </w:rPr>
      </w:pPr>
      <w:r w:rsidRPr="00B138F3">
        <w:rPr>
          <w:rFonts w:ascii="GHEA Grapalat" w:hAnsi="GHEA Grapalat"/>
          <w:sz w:val="22"/>
          <w:szCs w:val="22"/>
        </w:rPr>
        <w:t>М. П.</w:t>
      </w:r>
    </w:p>
    <w:p w:rsidR="0066203F" w:rsidRPr="00B138F3" w:rsidRDefault="0066203F" w:rsidP="0066203F">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66203F" w:rsidRPr="00B138F3" w:rsidRDefault="0066203F" w:rsidP="0066203F">
      <w:pPr>
        <w:widowControl w:val="0"/>
        <w:spacing w:after="160"/>
        <w:jc w:val="both"/>
        <w:rPr>
          <w:rFonts w:ascii="GHEA Grapalat" w:hAnsi="GHEA Grapalat"/>
          <w:sz w:val="22"/>
          <w:szCs w:val="22"/>
        </w:rPr>
      </w:pPr>
    </w:p>
    <w:p w:rsidR="0066203F" w:rsidRPr="00B138F3" w:rsidRDefault="0066203F" w:rsidP="0066203F">
      <w:pPr>
        <w:widowControl w:val="0"/>
        <w:spacing w:after="160"/>
        <w:jc w:val="both"/>
        <w:rPr>
          <w:rFonts w:ascii="GHEA Grapalat" w:hAnsi="GHEA Grapalat"/>
          <w:sz w:val="22"/>
          <w:szCs w:val="22"/>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6203F" w:rsidRPr="00B138F3" w:rsidTr="00C6316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203F" w:rsidRPr="00B138F3" w:rsidRDefault="0066203F" w:rsidP="00C63164">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6203F" w:rsidRPr="00B138F3" w:rsidTr="00C6316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203F" w:rsidRPr="00B138F3" w:rsidRDefault="0066203F" w:rsidP="00C63164">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66203F" w:rsidRPr="00B138F3" w:rsidTr="00C6316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203F" w:rsidRPr="00B138F3" w:rsidRDefault="0066203F" w:rsidP="00C6316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66203F" w:rsidRPr="00B138F3" w:rsidTr="00C6316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203F" w:rsidRPr="00B138F3" w:rsidRDefault="0066203F" w:rsidP="00C63164">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66203F" w:rsidRPr="00B138F3" w:rsidTr="00C6316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203F" w:rsidRPr="00B138F3" w:rsidRDefault="0066203F" w:rsidP="00C63164">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66203F" w:rsidRPr="00B138F3" w:rsidTr="00C6316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203F" w:rsidRPr="00B138F3" w:rsidRDefault="0066203F" w:rsidP="00C63164">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66203F" w:rsidRPr="00B138F3" w:rsidTr="00C6316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203F" w:rsidRPr="00B138F3" w:rsidRDefault="0066203F" w:rsidP="00C63164">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66203F" w:rsidRPr="00B138F3" w:rsidTr="00C6316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203F" w:rsidRPr="00B138F3" w:rsidRDefault="0066203F" w:rsidP="00C63164">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6203F" w:rsidRPr="00201A0E" w:rsidTr="00C6316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203F" w:rsidRPr="00201A0E" w:rsidRDefault="0066203F" w:rsidP="00C63164">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66203F" w:rsidRPr="00201A0E" w:rsidTr="00C6316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203F" w:rsidRPr="00201A0E" w:rsidRDefault="0066203F" w:rsidP="00C63164">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66203F" w:rsidRPr="00201A0E" w:rsidTr="00C6316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203F" w:rsidRPr="00201A0E" w:rsidRDefault="0066203F" w:rsidP="00C63164">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66203F" w:rsidRPr="00201A0E" w:rsidTr="00C6316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203F" w:rsidRPr="00201A0E" w:rsidRDefault="0066203F" w:rsidP="00C63164">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66203F" w:rsidRPr="00201A0E" w:rsidTr="00C6316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203F" w:rsidRPr="00201A0E" w:rsidRDefault="0066203F" w:rsidP="00C63164">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66203F" w:rsidRPr="00B138F3" w:rsidTr="00C6316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203F" w:rsidRPr="00B138F3" w:rsidRDefault="0066203F" w:rsidP="00C6316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66203F" w:rsidRPr="00B138F3" w:rsidTr="00C6316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203F" w:rsidRPr="00B138F3" w:rsidRDefault="0066203F" w:rsidP="00C6316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6203F" w:rsidRPr="00B138F3" w:rsidTr="00C6316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203F" w:rsidRPr="00B138F3" w:rsidRDefault="0066203F" w:rsidP="00C6316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66203F" w:rsidRPr="00B138F3" w:rsidTr="00C6316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203F" w:rsidRPr="00B138F3" w:rsidRDefault="0066203F" w:rsidP="00C6316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66203F" w:rsidRPr="00B138F3" w:rsidTr="00C63164">
        <w:trPr>
          <w:trHeight w:val="424"/>
        </w:trPr>
        <w:tc>
          <w:tcPr>
            <w:tcW w:w="10980" w:type="dxa"/>
            <w:gridSpan w:val="2"/>
            <w:tcBorders>
              <w:top w:val="single" w:sz="4" w:space="0" w:color="auto"/>
              <w:left w:val="single" w:sz="4" w:space="0" w:color="auto"/>
              <w:right w:val="single" w:sz="4" w:space="0" w:color="000000"/>
            </w:tcBorders>
            <w:noWrap/>
            <w:vAlign w:val="bottom"/>
          </w:tcPr>
          <w:p w:rsidR="0066203F" w:rsidRPr="00B138F3" w:rsidRDefault="0066203F" w:rsidP="00C63164">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6203F" w:rsidRPr="00B138F3" w:rsidTr="00C6316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203F" w:rsidRPr="00B138F3" w:rsidRDefault="0066203F" w:rsidP="00C6316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66203F" w:rsidRPr="00B138F3" w:rsidTr="00C6316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203F" w:rsidRPr="00B138F3" w:rsidRDefault="0066203F" w:rsidP="00C6316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66203F" w:rsidRPr="00B138F3" w:rsidTr="00C63164">
        <w:trPr>
          <w:trHeight w:val="2194"/>
        </w:trPr>
        <w:tc>
          <w:tcPr>
            <w:tcW w:w="5616" w:type="dxa"/>
            <w:tcBorders>
              <w:top w:val="nil"/>
              <w:left w:val="single" w:sz="4" w:space="0" w:color="auto"/>
              <w:bottom w:val="single" w:sz="4" w:space="0" w:color="auto"/>
              <w:right w:val="single" w:sz="4" w:space="0" w:color="auto"/>
            </w:tcBorders>
            <w:noWrap/>
            <w:vAlign w:val="bottom"/>
          </w:tcPr>
          <w:p w:rsidR="0066203F" w:rsidRPr="00B138F3" w:rsidRDefault="0066203F" w:rsidP="00C63164">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66203F" w:rsidRPr="00B138F3" w:rsidRDefault="0066203F" w:rsidP="00C63164">
            <w:pPr>
              <w:widowControl w:val="0"/>
              <w:spacing w:after="160"/>
              <w:rPr>
                <w:rFonts w:ascii="GHEA Grapalat" w:hAnsi="GHEA Grapalat" w:cs="Sylfaen"/>
              </w:rPr>
            </w:pPr>
          </w:p>
          <w:p w:rsidR="0066203F" w:rsidRPr="00B138F3" w:rsidRDefault="0066203F" w:rsidP="00C63164">
            <w:pPr>
              <w:widowControl w:val="0"/>
              <w:spacing w:after="160"/>
              <w:jc w:val="right"/>
              <w:rPr>
                <w:rFonts w:ascii="GHEA Grapalat" w:hAnsi="GHEA Grapalat" w:cs="Tahoma"/>
              </w:rPr>
            </w:pPr>
            <w:r w:rsidRPr="00B138F3">
              <w:rPr>
                <w:rFonts w:ascii="GHEA Grapalat" w:hAnsi="GHEA Grapalat"/>
              </w:rPr>
              <w:t>/____________________/</w:t>
            </w:r>
          </w:p>
          <w:p w:rsidR="0066203F" w:rsidRPr="00B138F3" w:rsidRDefault="0066203F" w:rsidP="00C63164">
            <w:pPr>
              <w:widowControl w:val="0"/>
              <w:spacing w:after="160"/>
              <w:rPr>
                <w:rFonts w:ascii="GHEA Grapalat" w:hAnsi="GHEA Grapalat" w:cs="Sylfaen"/>
              </w:rPr>
            </w:pPr>
          </w:p>
          <w:p w:rsidR="0066203F" w:rsidRPr="00B138F3" w:rsidRDefault="0066203F" w:rsidP="00C63164">
            <w:pPr>
              <w:widowControl w:val="0"/>
              <w:spacing w:after="160"/>
              <w:jc w:val="right"/>
              <w:rPr>
                <w:rFonts w:ascii="GHEA Grapalat" w:hAnsi="GHEA Grapalat" w:cs="Sylfaen"/>
              </w:rPr>
            </w:pPr>
            <w:r w:rsidRPr="00B138F3">
              <w:rPr>
                <w:rFonts w:ascii="GHEA Grapalat" w:hAnsi="GHEA Grapalat"/>
              </w:rPr>
              <w:t>/____________________/</w:t>
            </w:r>
          </w:p>
          <w:p w:rsidR="0066203F" w:rsidRPr="00B138F3" w:rsidRDefault="0066203F" w:rsidP="00C63164">
            <w:pPr>
              <w:widowControl w:val="0"/>
              <w:spacing w:after="160"/>
              <w:rPr>
                <w:rFonts w:ascii="GHEA Grapalat" w:hAnsi="GHEA Grapalat" w:cs="Sylfaen"/>
              </w:rPr>
            </w:pPr>
          </w:p>
          <w:p w:rsidR="0066203F" w:rsidRPr="00B138F3" w:rsidRDefault="0066203F" w:rsidP="00C63164">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66203F" w:rsidRPr="00B138F3" w:rsidRDefault="0066203F" w:rsidP="00C6316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66203F" w:rsidRPr="00B138F3" w:rsidRDefault="0066203F" w:rsidP="00C63164">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66203F" w:rsidRPr="00B138F3" w:rsidRDefault="0066203F" w:rsidP="00C63164">
            <w:pPr>
              <w:widowControl w:val="0"/>
              <w:spacing w:after="160"/>
              <w:rPr>
                <w:rFonts w:ascii="GHEA Grapalat" w:hAnsi="GHEA Grapalat" w:cs="Sylfaen"/>
              </w:rPr>
            </w:pPr>
          </w:p>
          <w:p w:rsidR="0066203F" w:rsidRPr="00B138F3" w:rsidRDefault="0066203F" w:rsidP="00C63164">
            <w:pPr>
              <w:widowControl w:val="0"/>
              <w:spacing w:after="160"/>
              <w:jc w:val="right"/>
              <w:rPr>
                <w:rFonts w:ascii="GHEA Grapalat" w:hAnsi="GHEA Grapalat" w:cs="Sylfaen"/>
              </w:rPr>
            </w:pPr>
            <w:r w:rsidRPr="00B138F3">
              <w:rPr>
                <w:rFonts w:ascii="GHEA Grapalat" w:hAnsi="GHEA Grapalat"/>
              </w:rPr>
              <w:t>/____________________/</w:t>
            </w:r>
          </w:p>
          <w:p w:rsidR="0066203F" w:rsidRPr="00B138F3" w:rsidRDefault="0066203F" w:rsidP="00C63164">
            <w:pPr>
              <w:widowControl w:val="0"/>
              <w:spacing w:after="160"/>
              <w:jc w:val="right"/>
              <w:rPr>
                <w:rFonts w:ascii="GHEA Grapalat" w:hAnsi="GHEA Grapalat" w:cs="Tahoma"/>
              </w:rPr>
            </w:pPr>
          </w:p>
          <w:p w:rsidR="0066203F" w:rsidRPr="00B138F3" w:rsidRDefault="0066203F" w:rsidP="00C63164">
            <w:pPr>
              <w:widowControl w:val="0"/>
              <w:spacing w:after="160"/>
              <w:jc w:val="right"/>
              <w:rPr>
                <w:rFonts w:ascii="GHEA Grapalat" w:hAnsi="GHEA Grapalat" w:cs="Sylfaen"/>
              </w:rPr>
            </w:pPr>
            <w:r w:rsidRPr="00B138F3">
              <w:rPr>
                <w:rFonts w:ascii="GHEA Grapalat" w:hAnsi="GHEA Grapalat"/>
              </w:rPr>
              <w:t>/____________________/</w:t>
            </w:r>
          </w:p>
          <w:p w:rsidR="0066203F" w:rsidRPr="00B138F3" w:rsidRDefault="0066203F" w:rsidP="00C63164">
            <w:pPr>
              <w:widowControl w:val="0"/>
              <w:spacing w:after="160"/>
              <w:rPr>
                <w:rFonts w:ascii="GHEA Grapalat" w:hAnsi="GHEA Grapalat" w:cs="Sylfaen"/>
              </w:rPr>
            </w:pPr>
          </w:p>
          <w:p w:rsidR="0066203F" w:rsidRPr="00B138F3" w:rsidRDefault="0066203F" w:rsidP="00C63164">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66203F" w:rsidRPr="00B138F3" w:rsidTr="00C63164">
        <w:trPr>
          <w:trHeight w:val="2194"/>
        </w:trPr>
        <w:tc>
          <w:tcPr>
            <w:tcW w:w="5616" w:type="dxa"/>
            <w:tcBorders>
              <w:top w:val="single" w:sz="4" w:space="0" w:color="auto"/>
              <w:left w:val="single" w:sz="4" w:space="0" w:color="auto"/>
              <w:right w:val="single" w:sz="4" w:space="0" w:color="auto"/>
            </w:tcBorders>
            <w:noWrap/>
            <w:vAlign w:val="bottom"/>
          </w:tcPr>
          <w:p w:rsidR="0066203F" w:rsidRPr="00B138F3" w:rsidRDefault="0066203F" w:rsidP="00C63164">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66203F" w:rsidRPr="00B138F3" w:rsidRDefault="0066203F" w:rsidP="00C63164">
            <w:pPr>
              <w:widowControl w:val="0"/>
              <w:spacing w:after="160"/>
              <w:rPr>
                <w:rFonts w:ascii="GHEA Grapalat" w:hAnsi="GHEA Grapalat"/>
              </w:rPr>
            </w:pPr>
          </w:p>
          <w:p w:rsidR="0066203F" w:rsidRPr="00B138F3" w:rsidRDefault="0066203F" w:rsidP="00C63164">
            <w:pPr>
              <w:widowControl w:val="0"/>
              <w:jc w:val="right"/>
              <w:rPr>
                <w:rFonts w:ascii="GHEA Grapalat" w:hAnsi="GHEA Grapalat" w:cs="Tahoma"/>
              </w:rPr>
            </w:pPr>
            <w:r w:rsidRPr="00B138F3">
              <w:rPr>
                <w:rFonts w:ascii="GHEA Grapalat" w:hAnsi="GHEA Grapalat"/>
              </w:rPr>
              <w:t>/____________________/</w:t>
            </w:r>
          </w:p>
          <w:p w:rsidR="0066203F" w:rsidRPr="00B138F3" w:rsidRDefault="0066203F" w:rsidP="00C6316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66203F" w:rsidRPr="00B138F3" w:rsidRDefault="0066203F" w:rsidP="00C63164">
            <w:pPr>
              <w:widowControl w:val="0"/>
              <w:spacing w:after="160"/>
              <w:rPr>
                <w:rFonts w:ascii="GHEA Grapalat" w:hAnsi="GHEA Grapalat" w:cs="Tahoma"/>
              </w:rPr>
            </w:pPr>
          </w:p>
          <w:p w:rsidR="0066203F" w:rsidRPr="00B138F3" w:rsidRDefault="0066203F" w:rsidP="00C63164">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66203F" w:rsidRPr="00B138F3" w:rsidRDefault="0066203F" w:rsidP="00C6316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66203F" w:rsidRPr="00B138F3" w:rsidRDefault="0066203F" w:rsidP="00C63164">
            <w:pPr>
              <w:widowControl w:val="0"/>
              <w:spacing w:after="160"/>
              <w:rPr>
                <w:rFonts w:ascii="GHEA Grapalat" w:hAnsi="GHEA Grapalat" w:cs="Tahoma"/>
              </w:rPr>
            </w:pPr>
          </w:p>
          <w:p w:rsidR="0066203F" w:rsidRPr="00B138F3" w:rsidRDefault="0066203F" w:rsidP="00C63164">
            <w:pPr>
              <w:widowControl w:val="0"/>
              <w:jc w:val="right"/>
              <w:rPr>
                <w:rFonts w:ascii="GHEA Grapalat" w:hAnsi="GHEA Grapalat" w:cs="Tahoma"/>
              </w:rPr>
            </w:pPr>
            <w:r w:rsidRPr="00B138F3">
              <w:rPr>
                <w:rFonts w:ascii="GHEA Grapalat" w:hAnsi="GHEA Grapalat"/>
              </w:rPr>
              <w:t>/____________________/</w:t>
            </w:r>
          </w:p>
          <w:p w:rsidR="0066203F" w:rsidRPr="00B138F3" w:rsidRDefault="0066203F" w:rsidP="00C6316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66203F" w:rsidRPr="00B138F3" w:rsidRDefault="0066203F" w:rsidP="00C63164">
            <w:pPr>
              <w:widowControl w:val="0"/>
              <w:spacing w:after="160"/>
              <w:rPr>
                <w:rFonts w:ascii="GHEA Grapalat" w:hAnsi="GHEA Grapalat" w:cs="Arial"/>
              </w:rPr>
            </w:pPr>
          </w:p>
        </w:tc>
      </w:tr>
      <w:tr w:rsidR="0066203F" w:rsidRPr="00B138F3" w:rsidTr="00C63164">
        <w:trPr>
          <w:trHeight w:val="2194"/>
        </w:trPr>
        <w:tc>
          <w:tcPr>
            <w:tcW w:w="5616" w:type="dxa"/>
            <w:tcBorders>
              <w:top w:val="nil"/>
              <w:left w:val="single" w:sz="4" w:space="0" w:color="auto"/>
              <w:bottom w:val="single" w:sz="4" w:space="0" w:color="auto"/>
              <w:right w:val="single" w:sz="4" w:space="0" w:color="auto"/>
            </w:tcBorders>
            <w:noWrap/>
            <w:vAlign w:val="bottom"/>
          </w:tcPr>
          <w:p w:rsidR="0066203F" w:rsidRPr="00B138F3" w:rsidRDefault="0066203F" w:rsidP="00C6316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66203F" w:rsidRPr="00B138F3" w:rsidRDefault="0066203F" w:rsidP="00C63164">
            <w:pPr>
              <w:widowControl w:val="0"/>
              <w:spacing w:after="160"/>
              <w:rPr>
                <w:rFonts w:ascii="GHEA Grapalat" w:hAnsi="GHEA Grapalat" w:cs="Sylfaen"/>
              </w:rPr>
            </w:pPr>
          </w:p>
          <w:p w:rsidR="0066203F" w:rsidRPr="00B138F3" w:rsidRDefault="0066203F" w:rsidP="00C6316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66203F" w:rsidRPr="00B138F3" w:rsidRDefault="0066203F" w:rsidP="00C6316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66203F" w:rsidRPr="00B138F3" w:rsidRDefault="0066203F" w:rsidP="00C63164">
            <w:pPr>
              <w:widowControl w:val="0"/>
              <w:spacing w:after="160"/>
              <w:rPr>
                <w:rFonts w:ascii="GHEA Grapalat" w:hAnsi="GHEA Grapalat"/>
              </w:rPr>
            </w:pPr>
          </w:p>
          <w:p w:rsidR="0066203F" w:rsidRPr="00B138F3" w:rsidRDefault="0066203F" w:rsidP="00C63164">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66203F" w:rsidRPr="00B138F3" w:rsidRDefault="0066203F" w:rsidP="0066203F">
      <w:pPr>
        <w:rPr>
          <w:sz w:val="22"/>
          <w:szCs w:val="22"/>
        </w:rPr>
      </w:pPr>
    </w:p>
    <w:p w:rsidR="0066203F" w:rsidRPr="00B138F3" w:rsidRDefault="0066203F" w:rsidP="0066203F">
      <w:pPr>
        <w:widowControl w:val="0"/>
        <w:spacing w:after="160"/>
        <w:ind w:left="567" w:right="565"/>
        <w:jc w:val="both"/>
        <w:rPr>
          <w:rFonts w:ascii="GHEA Grapalat" w:hAnsi="GHEA Grapalat"/>
          <w:sz w:val="22"/>
          <w:szCs w:val="22"/>
        </w:rPr>
      </w:pPr>
    </w:p>
    <w:p w:rsidR="0066203F" w:rsidRPr="00B138F3" w:rsidRDefault="0066203F" w:rsidP="0066203F">
      <w:pPr>
        <w:widowControl w:val="0"/>
        <w:spacing w:after="160"/>
        <w:ind w:left="567" w:right="565"/>
        <w:jc w:val="center"/>
        <w:rPr>
          <w:rFonts w:ascii="GHEA Grapalat" w:hAnsi="GHEA Grapalat"/>
          <w:b/>
          <w:sz w:val="22"/>
          <w:szCs w:val="22"/>
        </w:rPr>
      </w:pPr>
    </w:p>
    <w:p w:rsidR="0066203F" w:rsidRPr="00B138F3" w:rsidRDefault="0066203F" w:rsidP="0066203F">
      <w:pPr>
        <w:widowControl w:val="0"/>
        <w:spacing w:after="160"/>
        <w:ind w:left="567" w:right="565"/>
        <w:jc w:val="center"/>
        <w:rPr>
          <w:rFonts w:ascii="GHEA Grapalat" w:hAnsi="GHEA Grapalat"/>
          <w:b/>
          <w:sz w:val="22"/>
          <w:szCs w:val="22"/>
        </w:rPr>
      </w:pPr>
    </w:p>
    <w:p w:rsidR="0066203F" w:rsidRPr="00B138F3" w:rsidRDefault="0066203F" w:rsidP="0066203F">
      <w:pPr>
        <w:widowControl w:val="0"/>
        <w:spacing w:after="160"/>
        <w:ind w:left="567" w:right="565"/>
        <w:jc w:val="center"/>
        <w:rPr>
          <w:rFonts w:ascii="GHEA Grapalat" w:hAnsi="GHEA Grapalat"/>
          <w:b/>
          <w:sz w:val="22"/>
          <w:szCs w:val="22"/>
        </w:rPr>
      </w:pPr>
    </w:p>
    <w:p w:rsidR="0066203F" w:rsidRPr="00B138F3" w:rsidRDefault="0066203F" w:rsidP="0066203F">
      <w:pPr>
        <w:widowControl w:val="0"/>
        <w:spacing w:after="160"/>
        <w:ind w:left="567" w:right="565"/>
        <w:jc w:val="center"/>
        <w:rPr>
          <w:rFonts w:ascii="GHEA Grapalat" w:hAnsi="GHEA Grapalat"/>
          <w:b/>
          <w:sz w:val="22"/>
          <w:szCs w:val="22"/>
        </w:rPr>
      </w:pPr>
    </w:p>
    <w:p w:rsidR="0066203F" w:rsidRPr="00B138F3" w:rsidRDefault="0066203F" w:rsidP="0066203F">
      <w:pPr>
        <w:widowControl w:val="0"/>
        <w:spacing w:after="160"/>
        <w:ind w:left="567" w:right="565"/>
        <w:jc w:val="center"/>
        <w:rPr>
          <w:rFonts w:ascii="GHEA Grapalat" w:hAnsi="GHEA Grapalat"/>
          <w:b/>
          <w:sz w:val="22"/>
          <w:szCs w:val="22"/>
        </w:rPr>
      </w:pPr>
    </w:p>
    <w:p w:rsidR="0066203F" w:rsidRPr="00B138F3" w:rsidRDefault="0066203F" w:rsidP="0066203F">
      <w:pPr>
        <w:widowControl w:val="0"/>
        <w:spacing w:after="160"/>
        <w:ind w:left="567" w:right="565"/>
        <w:jc w:val="center"/>
        <w:rPr>
          <w:rFonts w:ascii="GHEA Grapalat" w:hAnsi="GHEA Grapalat"/>
          <w:b/>
        </w:rPr>
      </w:pPr>
    </w:p>
    <w:p w:rsidR="0066203F" w:rsidRPr="00B138F3" w:rsidRDefault="0066203F" w:rsidP="0066203F">
      <w:pPr>
        <w:widowControl w:val="0"/>
        <w:spacing w:after="160"/>
        <w:ind w:left="567" w:right="565"/>
        <w:jc w:val="center"/>
        <w:rPr>
          <w:rFonts w:ascii="GHEA Grapalat" w:hAnsi="GHEA Grapalat"/>
          <w:b/>
        </w:rPr>
      </w:pPr>
    </w:p>
    <w:p w:rsidR="0066203F" w:rsidRPr="00B138F3" w:rsidRDefault="0066203F" w:rsidP="0066203F">
      <w:pPr>
        <w:widowControl w:val="0"/>
        <w:spacing w:after="160"/>
        <w:ind w:left="567" w:right="565"/>
        <w:jc w:val="center"/>
        <w:rPr>
          <w:rFonts w:ascii="GHEA Grapalat" w:hAnsi="GHEA Grapalat"/>
          <w:b/>
        </w:rPr>
      </w:pPr>
    </w:p>
    <w:p w:rsidR="0066203F" w:rsidRPr="00B138F3" w:rsidRDefault="0066203F" w:rsidP="0066203F">
      <w:pPr>
        <w:widowControl w:val="0"/>
        <w:spacing w:after="160"/>
        <w:ind w:left="567" w:right="565"/>
        <w:jc w:val="center"/>
        <w:rPr>
          <w:rFonts w:ascii="GHEA Grapalat" w:hAnsi="GHEA Grapalat"/>
          <w:b/>
        </w:rPr>
      </w:pPr>
    </w:p>
    <w:p w:rsidR="0066203F" w:rsidRPr="00B138F3" w:rsidRDefault="0066203F" w:rsidP="0066203F">
      <w:pPr>
        <w:widowControl w:val="0"/>
        <w:spacing w:after="160"/>
        <w:ind w:left="567" w:right="565"/>
        <w:jc w:val="center"/>
        <w:rPr>
          <w:rFonts w:ascii="GHEA Grapalat" w:hAnsi="GHEA Grapalat"/>
          <w:b/>
        </w:rPr>
      </w:pPr>
    </w:p>
    <w:p w:rsidR="0066203F" w:rsidRPr="00B138F3" w:rsidRDefault="0066203F" w:rsidP="0066203F">
      <w:pPr>
        <w:widowControl w:val="0"/>
        <w:spacing w:after="160"/>
        <w:ind w:left="567" w:right="565"/>
        <w:jc w:val="center"/>
        <w:rPr>
          <w:rFonts w:ascii="GHEA Grapalat" w:hAnsi="GHEA Grapalat"/>
          <w:b/>
        </w:rPr>
      </w:pPr>
    </w:p>
    <w:p w:rsidR="0066203F" w:rsidRPr="00B138F3" w:rsidRDefault="0066203F" w:rsidP="0066203F">
      <w:pPr>
        <w:widowControl w:val="0"/>
        <w:spacing w:after="160"/>
        <w:ind w:left="567" w:right="565"/>
        <w:jc w:val="center"/>
        <w:rPr>
          <w:rFonts w:ascii="GHEA Grapalat" w:hAnsi="GHEA Grapalat"/>
          <w:b/>
        </w:rPr>
      </w:pPr>
    </w:p>
    <w:p w:rsidR="0066203F" w:rsidRPr="00B138F3" w:rsidRDefault="0066203F" w:rsidP="0066203F">
      <w:pPr>
        <w:widowControl w:val="0"/>
        <w:spacing w:after="160"/>
        <w:ind w:left="567" w:right="565"/>
        <w:jc w:val="center"/>
        <w:rPr>
          <w:rFonts w:ascii="GHEA Grapalat" w:hAnsi="GHEA Grapalat"/>
          <w:b/>
        </w:rPr>
      </w:pPr>
    </w:p>
    <w:p w:rsidR="0066203F" w:rsidRPr="00B138F3" w:rsidRDefault="0066203F" w:rsidP="0066203F">
      <w:pPr>
        <w:widowControl w:val="0"/>
        <w:spacing w:after="160"/>
        <w:ind w:left="567" w:right="565"/>
        <w:jc w:val="center"/>
        <w:rPr>
          <w:rFonts w:ascii="GHEA Grapalat" w:hAnsi="GHEA Grapalat"/>
          <w:b/>
        </w:rPr>
      </w:pPr>
    </w:p>
    <w:p w:rsidR="0066203F" w:rsidRPr="00B138F3" w:rsidRDefault="0066203F" w:rsidP="0066203F">
      <w:pPr>
        <w:widowControl w:val="0"/>
        <w:spacing w:after="160"/>
        <w:ind w:left="567" w:right="565"/>
        <w:jc w:val="center"/>
        <w:rPr>
          <w:rFonts w:ascii="GHEA Grapalat" w:hAnsi="GHEA Grapalat"/>
          <w:b/>
        </w:rPr>
      </w:pPr>
    </w:p>
    <w:p w:rsidR="0066203F" w:rsidRPr="00B138F3" w:rsidRDefault="0066203F" w:rsidP="0066203F">
      <w:pPr>
        <w:widowControl w:val="0"/>
        <w:spacing w:after="160"/>
        <w:ind w:left="567" w:right="565"/>
        <w:jc w:val="center"/>
        <w:rPr>
          <w:rFonts w:ascii="GHEA Grapalat" w:hAnsi="GHEA Grapalat"/>
          <w:b/>
        </w:rPr>
      </w:pPr>
    </w:p>
    <w:p w:rsidR="0066203F" w:rsidRPr="00B138F3" w:rsidRDefault="0066203F" w:rsidP="0066203F">
      <w:pPr>
        <w:widowControl w:val="0"/>
        <w:spacing w:after="160"/>
        <w:ind w:left="567" w:right="565"/>
        <w:jc w:val="center"/>
        <w:rPr>
          <w:rFonts w:ascii="GHEA Grapalat" w:hAnsi="GHEA Grapalat"/>
          <w:b/>
        </w:rPr>
      </w:pPr>
    </w:p>
    <w:p w:rsidR="0066203F" w:rsidRPr="00B138F3" w:rsidRDefault="0066203F" w:rsidP="0066203F">
      <w:pPr>
        <w:widowControl w:val="0"/>
        <w:spacing w:after="160"/>
        <w:jc w:val="center"/>
        <w:rPr>
          <w:rFonts w:ascii="GHEA Grapalat" w:hAnsi="GHEA Grapalat" w:cs="Sylfaen"/>
        </w:rPr>
      </w:pPr>
    </w:p>
    <w:p w:rsidR="0066203F" w:rsidRPr="00B138F3" w:rsidRDefault="0066203F" w:rsidP="0066203F">
      <w:pPr>
        <w:rPr>
          <w:rFonts w:ascii="GHEA Grapalat" w:hAnsi="GHEA Grapalat" w:cs="Sylfaen"/>
        </w:rPr>
      </w:pPr>
      <w:r w:rsidRPr="00B138F3">
        <w:rPr>
          <w:rFonts w:ascii="GHEA Grapalat" w:hAnsi="GHEA Grapalat" w:cs="Sylfaen"/>
        </w:rPr>
        <w:lastRenderedPageBreak/>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6203F" w:rsidRPr="00B138F3" w:rsidRDefault="0066203F" w:rsidP="0097325A">
      <w:pPr>
        <w:rPr>
          <w:rFonts w:ascii="GHEA Grapalat" w:hAnsi="GHEA Grapalat"/>
          <w:b/>
        </w:rPr>
      </w:pPr>
      <w:r w:rsidRPr="00B138F3">
        <w:rPr>
          <w:rFonts w:ascii="GHEA Grapalat" w:hAnsi="GHEA Grapalat" w:cs="Sylfaen"/>
        </w:rPr>
        <w:br w:type="page"/>
      </w: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6203F" w:rsidRPr="00B138F3" w:rsidTr="00C6316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66203F" w:rsidRPr="00B138F3" w:rsidRDefault="0066203F" w:rsidP="00C63164">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66203F" w:rsidRPr="00B138F3" w:rsidRDefault="0066203F" w:rsidP="00C63164">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66203F" w:rsidRPr="00B138F3" w:rsidRDefault="0066203F" w:rsidP="00C63164">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66203F" w:rsidRPr="00B138F3" w:rsidRDefault="0066203F" w:rsidP="00C63164">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66203F" w:rsidRPr="00B138F3" w:rsidRDefault="0066203F" w:rsidP="00C63164">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66203F" w:rsidRPr="00B138F3" w:rsidTr="00C6316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6203F" w:rsidRPr="00B138F3" w:rsidRDefault="0066203F" w:rsidP="00C63164">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Del="0010680B"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66203F" w:rsidRPr="00B138F3" w:rsidRDefault="0066203F" w:rsidP="00C63164">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w:t>
            </w:r>
            <w:r w:rsidRPr="00B138F3">
              <w:rPr>
                <w:rFonts w:ascii="GHEA Grapalat" w:hAnsi="GHEA Grapalat"/>
                <w:sz w:val="18"/>
                <w:szCs w:val="18"/>
              </w:rPr>
              <w:lastRenderedPageBreak/>
              <w:t>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66203F" w:rsidRPr="00B138F3" w:rsidRDefault="0066203F" w:rsidP="00C63164">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w:t>
            </w:r>
            <w:r w:rsidRPr="00B138F3">
              <w:rPr>
                <w:rFonts w:ascii="GHEA Grapalat" w:hAnsi="GHEA Grapalat"/>
                <w:sz w:val="18"/>
                <w:szCs w:val="18"/>
              </w:rPr>
              <w:lastRenderedPageBreak/>
              <w:t>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p>
        </w:tc>
      </w:tr>
      <w:tr w:rsidR="0066203F"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6203F" w:rsidRPr="00B138F3" w:rsidRDefault="0066203F"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6203F" w:rsidRPr="00B138F3" w:rsidRDefault="0066203F" w:rsidP="00C63164">
            <w:pPr>
              <w:widowControl w:val="0"/>
              <w:spacing w:after="120"/>
              <w:jc w:val="center"/>
              <w:rPr>
                <w:rFonts w:ascii="GHEA Grapalat" w:hAnsi="GHEA Grapalat"/>
                <w:sz w:val="18"/>
                <w:szCs w:val="18"/>
              </w:rPr>
            </w:pPr>
          </w:p>
        </w:tc>
      </w:tr>
    </w:tbl>
    <w:p w:rsidR="0066203F" w:rsidRPr="00B138F3" w:rsidRDefault="0066203F" w:rsidP="0066203F">
      <w:pPr>
        <w:widowControl w:val="0"/>
        <w:spacing w:after="160"/>
        <w:ind w:left="567" w:right="565"/>
        <w:jc w:val="center"/>
        <w:rPr>
          <w:rFonts w:ascii="GHEA Grapalat" w:hAnsi="GHEA Grapalat"/>
          <w:b/>
        </w:rPr>
      </w:pPr>
    </w:p>
    <w:p w:rsidR="0066203F" w:rsidRPr="00B138F3" w:rsidRDefault="0066203F" w:rsidP="0066203F">
      <w:pPr>
        <w:widowControl w:val="0"/>
        <w:spacing w:after="160"/>
        <w:ind w:left="567" w:right="565"/>
        <w:jc w:val="center"/>
        <w:rPr>
          <w:rFonts w:ascii="GHEA Grapalat" w:hAnsi="GHEA Grapalat"/>
          <w:b/>
        </w:rPr>
      </w:pPr>
    </w:p>
    <w:p w:rsidR="0066203F" w:rsidRDefault="0066203F" w:rsidP="006F29A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66203F" w:rsidRDefault="0066203F" w:rsidP="006F29A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66203F" w:rsidRDefault="0066203F" w:rsidP="006F29A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66203F" w:rsidRDefault="0066203F" w:rsidP="006F29A9">
      <w:pPr>
        <w:pStyle w:val="NormalWeb"/>
        <w:shd w:val="clear" w:color="auto" w:fill="FFFFFF"/>
        <w:spacing w:before="0" w:beforeAutospacing="0" w:after="0" w:afterAutospacing="0"/>
        <w:ind w:firstLine="375"/>
        <w:jc w:val="both"/>
        <w:rPr>
          <w:rFonts w:ascii="GHEA Grapalat" w:eastAsiaTheme="minorHAnsi" w:hAnsi="GHEA Grapalat" w:cstheme="minorBidi"/>
          <w:lang w:val="en-US"/>
        </w:rPr>
      </w:pPr>
    </w:p>
    <w:p w:rsidR="0097325A" w:rsidRDefault="0097325A" w:rsidP="006F29A9">
      <w:pPr>
        <w:pStyle w:val="NormalWeb"/>
        <w:shd w:val="clear" w:color="auto" w:fill="FFFFFF"/>
        <w:spacing w:before="0" w:beforeAutospacing="0" w:after="0" w:afterAutospacing="0"/>
        <w:ind w:firstLine="375"/>
        <w:jc w:val="both"/>
        <w:rPr>
          <w:rFonts w:ascii="GHEA Grapalat" w:eastAsiaTheme="minorHAnsi" w:hAnsi="GHEA Grapalat" w:cstheme="minorBidi"/>
          <w:lang w:val="en-US"/>
        </w:rPr>
      </w:pPr>
    </w:p>
    <w:p w:rsidR="0097325A" w:rsidRDefault="0097325A" w:rsidP="006F29A9">
      <w:pPr>
        <w:pStyle w:val="NormalWeb"/>
        <w:shd w:val="clear" w:color="auto" w:fill="FFFFFF"/>
        <w:spacing w:before="0" w:beforeAutospacing="0" w:after="0" w:afterAutospacing="0"/>
        <w:ind w:firstLine="375"/>
        <w:jc w:val="both"/>
        <w:rPr>
          <w:rFonts w:ascii="GHEA Grapalat" w:eastAsiaTheme="minorHAnsi" w:hAnsi="GHEA Grapalat" w:cstheme="minorBidi"/>
          <w:lang w:val="en-US"/>
        </w:rPr>
      </w:pPr>
    </w:p>
    <w:p w:rsidR="0097325A" w:rsidRDefault="0097325A" w:rsidP="006F29A9">
      <w:pPr>
        <w:pStyle w:val="NormalWeb"/>
        <w:shd w:val="clear" w:color="auto" w:fill="FFFFFF"/>
        <w:spacing w:before="0" w:beforeAutospacing="0" w:after="0" w:afterAutospacing="0"/>
        <w:ind w:firstLine="375"/>
        <w:jc w:val="both"/>
        <w:rPr>
          <w:rFonts w:ascii="GHEA Grapalat" w:eastAsiaTheme="minorHAnsi" w:hAnsi="GHEA Grapalat" w:cstheme="minorBidi"/>
          <w:lang w:val="en-US"/>
        </w:rPr>
      </w:pPr>
    </w:p>
    <w:p w:rsidR="0097325A" w:rsidRDefault="0097325A" w:rsidP="006F29A9">
      <w:pPr>
        <w:pStyle w:val="NormalWeb"/>
        <w:shd w:val="clear" w:color="auto" w:fill="FFFFFF"/>
        <w:spacing w:before="0" w:beforeAutospacing="0" w:after="0" w:afterAutospacing="0"/>
        <w:ind w:firstLine="375"/>
        <w:jc w:val="both"/>
        <w:rPr>
          <w:rFonts w:ascii="GHEA Grapalat" w:eastAsiaTheme="minorHAnsi" w:hAnsi="GHEA Grapalat" w:cstheme="minorBidi"/>
          <w:lang w:val="en-US"/>
        </w:rPr>
      </w:pPr>
    </w:p>
    <w:p w:rsidR="0097325A" w:rsidRDefault="0097325A" w:rsidP="006F29A9">
      <w:pPr>
        <w:pStyle w:val="NormalWeb"/>
        <w:shd w:val="clear" w:color="auto" w:fill="FFFFFF"/>
        <w:spacing w:before="0" w:beforeAutospacing="0" w:after="0" w:afterAutospacing="0"/>
        <w:ind w:firstLine="375"/>
        <w:jc w:val="both"/>
        <w:rPr>
          <w:rFonts w:ascii="GHEA Grapalat" w:eastAsiaTheme="minorHAnsi" w:hAnsi="GHEA Grapalat" w:cstheme="minorBidi"/>
          <w:lang w:val="en-US"/>
        </w:rPr>
      </w:pPr>
    </w:p>
    <w:p w:rsidR="0097325A" w:rsidRDefault="0097325A" w:rsidP="006F29A9">
      <w:pPr>
        <w:pStyle w:val="NormalWeb"/>
        <w:shd w:val="clear" w:color="auto" w:fill="FFFFFF"/>
        <w:spacing w:before="0" w:beforeAutospacing="0" w:after="0" w:afterAutospacing="0"/>
        <w:ind w:firstLine="375"/>
        <w:jc w:val="both"/>
        <w:rPr>
          <w:rFonts w:ascii="GHEA Grapalat" w:eastAsiaTheme="minorHAnsi" w:hAnsi="GHEA Grapalat" w:cstheme="minorBidi"/>
          <w:lang w:val="en-US"/>
        </w:rPr>
      </w:pPr>
    </w:p>
    <w:p w:rsidR="0097325A" w:rsidRDefault="0097325A" w:rsidP="006F29A9">
      <w:pPr>
        <w:pStyle w:val="NormalWeb"/>
        <w:shd w:val="clear" w:color="auto" w:fill="FFFFFF"/>
        <w:spacing w:before="0" w:beforeAutospacing="0" w:after="0" w:afterAutospacing="0"/>
        <w:ind w:firstLine="375"/>
        <w:jc w:val="both"/>
        <w:rPr>
          <w:rFonts w:ascii="GHEA Grapalat" w:eastAsiaTheme="minorHAnsi" w:hAnsi="GHEA Grapalat" w:cstheme="minorBidi"/>
          <w:lang w:val="en-US"/>
        </w:rPr>
      </w:pPr>
    </w:p>
    <w:p w:rsidR="0097325A" w:rsidRDefault="0097325A" w:rsidP="006F29A9">
      <w:pPr>
        <w:pStyle w:val="NormalWeb"/>
        <w:shd w:val="clear" w:color="auto" w:fill="FFFFFF"/>
        <w:spacing w:before="0" w:beforeAutospacing="0" w:after="0" w:afterAutospacing="0"/>
        <w:ind w:firstLine="375"/>
        <w:jc w:val="both"/>
        <w:rPr>
          <w:rFonts w:ascii="GHEA Grapalat" w:eastAsiaTheme="minorHAnsi" w:hAnsi="GHEA Grapalat" w:cstheme="minorBidi"/>
          <w:lang w:val="en-US"/>
        </w:rPr>
      </w:pPr>
    </w:p>
    <w:p w:rsidR="0097325A" w:rsidRDefault="0097325A" w:rsidP="006F29A9">
      <w:pPr>
        <w:pStyle w:val="NormalWeb"/>
        <w:shd w:val="clear" w:color="auto" w:fill="FFFFFF"/>
        <w:spacing w:before="0" w:beforeAutospacing="0" w:after="0" w:afterAutospacing="0"/>
        <w:ind w:firstLine="375"/>
        <w:jc w:val="both"/>
        <w:rPr>
          <w:rFonts w:ascii="GHEA Grapalat" w:eastAsiaTheme="minorHAnsi" w:hAnsi="GHEA Grapalat" w:cstheme="minorBidi"/>
          <w:lang w:val="en-US"/>
        </w:rPr>
      </w:pPr>
    </w:p>
    <w:p w:rsidR="0097325A" w:rsidRDefault="0097325A" w:rsidP="006F29A9">
      <w:pPr>
        <w:pStyle w:val="NormalWeb"/>
        <w:shd w:val="clear" w:color="auto" w:fill="FFFFFF"/>
        <w:spacing w:before="0" w:beforeAutospacing="0" w:after="0" w:afterAutospacing="0"/>
        <w:ind w:firstLine="375"/>
        <w:jc w:val="both"/>
        <w:rPr>
          <w:rFonts w:ascii="GHEA Grapalat" w:eastAsiaTheme="minorHAnsi" w:hAnsi="GHEA Grapalat" w:cstheme="minorBidi"/>
          <w:lang w:val="en-US"/>
        </w:rPr>
      </w:pPr>
    </w:p>
    <w:p w:rsidR="0097325A" w:rsidRDefault="0097325A" w:rsidP="006F29A9">
      <w:pPr>
        <w:pStyle w:val="NormalWeb"/>
        <w:shd w:val="clear" w:color="auto" w:fill="FFFFFF"/>
        <w:spacing w:before="0" w:beforeAutospacing="0" w:after="0" w:afterAutospacing="0"/>
        <w:ind w:firstLine="375"/>
        <w:jc w:val="both"/>
        <w:rPr>
          <w:rFonts w:ascii="GHEA Grapalat" w:eastAsiaTheme="minorHAnsi" w:hAnsi="GHEA Grapalat" w:cstheme="minorBidi"/>
          <w:lang w:val="en-US"/>
        </w:rPr>
      </w:pPr>
    </w:p>
    <w:p w:rsidR="0097325A" w:rsidRDefault="0097325A" w:rsidP="006F29A9">
      <w:pPr>
        <w:pStyle w:val="NormalWeb"/>
        <w:shd w:val="clear" w:color="auto" w:fill="FFFFFF"/>
        <w:spacing w:before="0" w:beforeAutospacing="0" w:after="0" w:afterAutospacing="0"/>
        <w:ind w:firstLine="375"/>
        <w:jc w:val="both"/>
        <w:rPr>
          <w:rFonts w:ascii="GHEA Grapalat" w:eastAsiaTheme="minorHAnsi" w:hAnsi="GHEA Grapalat" w:cstheme="minorBidi"/>
          <w:lang w:val="en-US"/>
        </w:rPr>
      </w:pPr>
    </w:p>
    <w:p w:rsidR="0097325A" w:rsidRDefault="0097325A" w:rsidP="006F29A9">
      <w:pPr>
        <w:pStyle w:val="NormalWeb"/>
        <w:shd w:val="clear" w:color="auto" w:fill="FFFFFF"/>
        <w:spacing w:before="0" w:beforeAutospacing="0" w:after="0" w:afterAutospacing="0"/>
        <w:ind w:firstLine="375"/>
        <w:jc w:val="both"/>
        <w:rPr>
          <w:rFonts w:ascii="GHEA Grapalat" w:eastAsiaTheme="minorHAnsi" w:hAnsi="GHEA Grapalat" w:cstheme="minorBidi"/>
          <w:lang w:val="en-US"/>
        </w:rPr>
      </w:pPr>
    </w:p>
    <w:p w:rsidR="0097325A" w:rsidRDefault="0097325A" w:rsidP="006F29A9">
      <w:pPr>
        <w:pStyle w:val="NormalWeb"/>
        <w:shd w:val="clear" w:color="auto" w:fill="FFFFFF"/>
        <w:spacing w:before="0" w:beforeAutospacing="0" w:after="0" w:afterAutospacing="0"/>
        <w:ind w:firstLine="375"/>
        <w:jc w:val="both"/>
        <w:rPr>
          <w:rFonts w:ascii="GHEA Grapalat" w:eastAsiaTheme="minorHAnsi" w:hAnsi="GHEA Grapalat" w:cstheme="minorBidi"/>
          <w:lang w:val="en-US"/>
        </w:rPr>
      </w:pPr>
    </w:p>
    <w:p w:rsidR="0097325A" w:rsidRDefault="0097325A" w:rsidP="006F29A9">
      <w:pPr>
        <w:pStyle w:val="NormalWeb"/>
        <w:shd w:val="clear" w:color="auto" w:fill="FFFFFF"/>
        <w:spacing w:before="0" w:beforeAutospacing="0" w:after="0" w:afterAutospacing="0"/>
        <w:ind w:firstLine="375"/>
        <w:jc w:val="both"/>
        <w:rPr>
          <w:rFonts w:ascii="GHEA Grapalat" w:eastAsiaTheme="minorHAnsi" w:hAnsi="GHEA Grapalat" w:cstheme="minorBidi"/>
          <w:lang w:val="en-US"/>
        </w:rPr>
      </w:pPr>
    </w:p>
    <w:p w:rsidR="0097325A" w:rsidRDefault="0097325A" w:rsidP="006F29A9">
      <w:pPr>
        <w:pStyle w:val="NormalWeb"/>
        <w:shd w:val="clear" w:color="auto" w:fill="FFFFFF"/>
        <w:spacing w:before="0" w:beforeAutospacing="0" w:after="0" w:afterAutospacing="0"/>
        <w:ind w:firstLine="375"/>
        <w:jc w:val="both"/>
        <w:rPr>
          <w:rFonts w:ascii="GHEA Grapalat" w:eastAsiaTheme="minorHAnsi" w:hAnsi="GHEA Grapalat" w:cstheme="minorBidi"/>
          <w:lang w:val="en-US"/>
        </w:rPr>
      </w:pPr>
    </w:p>
    <w:p w:rsidR="0097325A" w:rsidRDefault="0097325A" w:rsidP="006F29A9">
      <w:pPr>
        <w:pStyle w:val="NormalWeb"/>
        <w:shd w:val="clear" w:color="auto" w:fill="FFFFFF"/>
        <w:spacing w:before="0" w:beforeAutospacing="0" w:after="0" w:afterAutospacing="0"/>
        <w:ind w:firstLine="375"/>
        <w:jc w:val="both"/>
        <w:rPr>
          <w:rFonts w:ascii="GHEA Grapalat" w:eastAsiaTheme="minorHAnsi" w:hAnsi="GHEA Grapalat" w:cstheme="minorBidi"/>
          <w:lang w:val="en-US"/>
        </w:rPr>
      </w:pPr>
    </w:p>
    <w:p w:rsidR="0097325A" w:rsidRDefault="0097325A" w:rsidP="006F29A9">
      <w:pPr>
        <w:pStyle w:val="NormalWeb"/>
        <w:shd w:val="clear" w:color="auto" w:fill="FFFFFF"/>
        <w:spacing w:before="0" w:beforeAutospacing="0" w:after="0" w:afterAutospacing="0"/>
        <w:ind w:firstLine="375"/>
        <w:jc w:val="both"/>
        <w:rPr>
          <w:rFonts w:ascii="GHEA Grapalat" w:eastAsiaTheme="minorHAnsi" w:hAnsi="GHEA Grapalat" w:cstheme="minorBidi"/>
          <w:lang w:val="en-US"/>
        </w:rPr>
      </w:pPr>
    </w:p>
    <w:p w:rsidR="0097325A" w:rsidRPr="0097325A" w:rsidRDefault="0097325A" w:rsidP="006F29A9">
      <w:pPr>
        <w:pStyle w:val="NormalWeb"/>
        <w:shd w:val="clear" w:color="auto" w:fill="FFFFFF"/>
        <w:spacing w:before="0" w:beforeAutospacing="0" w:after="0" w:afterAutospacing="0"/>
        <w:ind w:firstLine="375"/>
        <w:jc w:val="both"/>
        <w:rPr>
          <w:rFonts w:ascii="GHEA Grapalat" w:eastAsiaTheme="minorHAnsi" w:hAnsi="GHEA Grapalat" w:cstheme="minorBidi"/>
          <w:lang w:val="en-US"/>
        </w:rPr>
      </w:pPr>
    </w:p>
    <w:p w:rsidR="006C2FDC" w:rsidRPr="00B138F3" w:rsidRDefault="006C2FDC" w:rsidP="006C2FDC">
      <w:pPr>
        <w:widowControl w:val="0"/>
        <w:spacing w:after="160"/>
        <w:ind w:firstLine="567"/>
        <w:jc w:val="right"/>
        <w:rPr>
          <w:rFonts w:ascii="GHEA Grapalat" w:hAnsi="GHEA Grapalat" w:cs="Arial"/>
          <w:b/>
        </w:rPr>
      </w:pPr>
      <w:r w:rsidRPr="00B138F3">
        <w:rPr>
          <w:rFonts w:ascii="GHEA Grapalat" w:hAnsi="GHEA Grapalat"/>
          <w:b/>
        </w:rPr>
        <w:t>Приложение № 5</w:t>
      </w:r>
    </w:p>
    <w:p w:rsidR="00AA05DB" w:rsidRPr="005868B7" w:rsidRDefault="00AA05DB" w:rsidP="00AA05DB">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0D6FF5">
        <w:rPr>
          <w:rFonts w:ascii="GHEA Grapalat" w:hAnsi="GHEA Grapalat"/>
          <w:b/>
          <w:sz w:val="24"/>
          <w:szCs w:val="24"/>
        </w:rPr>
        <w:t>2</w:t>
      </w:r>
      <w:r w:rsidRPr="005868B7">
        <w:rPr>
          <w:rFonts w:ascii="GHEA Grapalat" w:hAnsi="GHEA Grapalat"/>
          <w:b/>
          <w:sz w:val="24"/>
          <w:szCs w:val="24"/>
        </w:rPr>
        <w:t>1</w:t>
      </w:r>
      <w:r w:rsidRPr="00077CEB">
        <w:rPr>
          <w:rFonts w:ascii="GHEA Grapalat" w:hAnsi="GHEA Grapalat"/>
          <w:b/>
          <w:sz w:val="24"/>
          <w:szCs w:val="24"/>
        </w:rPr>
        <w:t>/</w:t>
      </w:r>
      <w:r>
        <w:rPr>
          <w:rFonts w:ascii="GHEA Grapalat" w:hAnsi="GHEA Grapalat"/>
          <w:b/>
          <w:sz w:val="24"/>
          <w:szCs w:val="24"/>
        </w:rPr>
        <w:t>1</w:t>
      </w:r>
    </w:p>
    <w:p w:rsidR="006C2FDC" w:rsidRPr="00B138F3" w:rsidRDefault="006C2FDC" w:rsidP="006C2FDC">
      <w:pPr>
        <w:widowControl w:val="0"/>
        <w:spacing w:after="160"/>
        <w:ind w:left="567" w:right="565"/>
        <w:jc w:val="center"/>
        <w:rPr>
          <w:rFonts w:ascii="GHEA Grapalat" w:hAnsi="GHEA Grapalat"/>
          <w:b/>
        </w:rPr>
      </w:pPr>
    </w:p>
    <w:p w:rsidR="00FA7358" w:rsidRPr="00B138F3" w:rsidRDefault="00FA7358" w:rsidP="00FA7358">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FA7358" w:rsidRPr="00B138F3" w:rsidRDefault="00FA7358" w:rsidP="00FA7358">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FA7358" w:rsidRPr="00B138F3" w:rsidRDefault="00FA7358" w:rsidP="00FA7358">
      <w:pPr>
        <w:widowControl w:val="0"/>
        <w:spacing w:after="160"/>
        <w:ind w:left="567" w:right="565"/>
        <w:jc w:val="center"/>
        <w:rPr>
          <w:rFonts w:ascii="GHEA Grapalat" w:hAnsi="GHEA Grapalat"/>
          <w:b/>
        </w:rPr>
      </w:pPr>
    </w:p>
    <w:p w:rsidR="00FA7358" w:rsidRPr="00B138F3" w:rsidRDefault="00FA7358" w:rsidP="00FA7358">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FA7358" w:rsidRPr="00B138F3" w:rsidRDefault="00FA7358" w:rsidP="00FA7358">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FA7358" w:rsidRPr="00B138F3" w:rsidRDefault="00FA7358" w:rsidP="00FA7358">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E1545">
        <w:rPr>
          <w:rFonts w:ascii="GHEA Grapalat" w:hAnsi="GHEA Grapalat"/>
          <w:u w:val="single"/>
        </w:rPr>
        <w:t>ЗАО “Ергорсвет”</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rPr>
        <w:t>____</w:t>
      </w:r>
      <w:r w:rsidRPr="00B138F3">
        <w:rPr>
          <w:rFonts w:eastAsiaTheme="minorHAnsi" w:cstheme="minorBidi"/>
        </w:rPr>
        <w:t xml:space="preserve">    </w:t>
      </w:r>
    </w:p>
    <w:p w:rsidR="00FA7358" w:rsidRPr="00B138F3" w:rsidRDefault="00FA7358" w:rsidP="00FA7358">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наименование отобранного участника</w:t>
      </w:r>
    </w:p>
    <w:p w:rsidR="00FA7358" w:rsidRPr="00B138F3" w:rsidRDefault="00FA7358" w:rsidP="00FA7358">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FA7358" w:rsidRPr="00B138F3" w:rsidRDefault="00FA7358" w:rsidP="00FA7358">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FA7358" w:rsidRPr="00B138F3" w:rsidRDefault="00FA7358" w:rsidP="00FA735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FA7358" w:rsidRPr="00B138F3" w:rsidRDefault="00FA7358" w:rsidP="00FA7358">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FA7358" w:rsidRPr="00B138F3" w:rsidRDefault="00FA7358" w:rsidP="00FA7358">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FA7358" w:rsidRPr="00B138F3" w:rsidRDefault="00FA7358" w:rsidP="00FA7358">
      <w:pPr>
        <w:pStyle w:val="NormalWeb"/>
        <w:shd w:val="clear" w:color="auto" w:fill="FFFFFF"/>
        <w:spacing w:before="0" w:beforeAutospacing="0" w:after="0" w:afterAutospacing="0"/>
        <w:jc w:val="both"/>
        <w:rPr>
          <w:rFonts w:ascii="GHEA Grapalat" w:eastAsiaTheme="minorHAnsi" w:hAnsi="GHEA Grapalat" w:cstheme="minorBidi"/>
        </w:rPr>
      </w:pPr>
    </w:p>
    <w:p w:rsidR="00FA7358" w:rsidRPr="00B138F3" w:rsidRDefault="00FA7358" w:rsidP="00FA735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FA7358" w:rsidRPr="00B138F3" w:rsidRDefault="00FA7358" w:rsidP="00FA7358">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FA7358" w:rsidRPr="00B138F3" w:rsidRDefault="00FA7358" w:rsidP="00FA735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FA7358" w:rsidRPr="00B138F3" w:rsidRDefault="00FA7358" w:rsidP="00FA735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(далее-сумма гарантии) в течение десяти рабочих дней после получения требования. Выплата производится посредством перечисления на расчетный счет__</w:t>
      </w:r>
      <w:r w:rsidRPr="00BE1545">
        <w:rPr>
          <w:rFonts w:ascii="GHEA Grapalat" w:hAnsi="GHEA Grapalat"/>
          <w:u w:val="single"/>
        </w:rPr>
        <w:t>1510004597930100</w:t>
      </w:r>
      <w:r w:rsidRPr="00B138F3">
        <w:rPr>
          <w:rFonts w:ascii="GHEA Grapalat" w:eastAsiaTheme="minorHAnsi" w:hAnsi="GHEA Grapalat" w:cstheme="minorBidi"/>
        </w:rPr>
        <w:t>_ бенефициара.</w:t>
      </w:r>
    </w:p>
    <w:p w:rsidR="00FA7358" w:rsidRPr="00B138F3" w:rsidRDefault="00FA7358" w:rsidP="00FA735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FA7358" w:rsidRPr="00B138F3" w:rsidRDefault="00FA7358" w:rsidP="00FA735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FA7358" w:rsidRPr="00B138F3" w:rsidRDefault="00FA7358" w:rsidP="00FA735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FA7358" w:rsidRPr="00B138F3" w:rsidRDefault="00FA7358" w:rsidP="00FA735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A7358" w:rsidRPr="00665A01" w:rsidRDefault="00FA7358" w:rsidP="00FA7358">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FA7358" w:rsidRPr="00665A01" w:rsidRDefault="00FA7358" w:rsidP="00FA7358">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sz w:val="18"/>
          <w:szCs w:val="18"/>
        </w:rPr>
        <w:t>номер заключаемого договара</w:t>
      </w:r>
    </w:p>
    <w:p w:rsidR="00FA7358" w:rsidRPr="00665A01" w:rsidRDefault="00FA7358" w:rsidP="00FA7358">
      <w:pPr>
        <w:pStyle w:val="NormalWeb"/>
        <w:shd w:val="clear" w:color="auto" w:fill="FFFFFF"/>
        <w:ind w:firstLine="374"/>
        <w:contextualSpacing/>
        <w:jc w:val="both"/>
        <w:rPr>
          <w:rFonts w:ascii="GHEA Grapalat" w:eastAsiaTheme="minorHAnsi" w:hAnsi="GHEA Grapalat" w:cstheme="minorBidi"/>
        </w:rPr>
      </w:pPr>
    </w:p>
    <w:p w:rsidR="00FA7358" w:rsidRPr="00665A01" w:rsidRDefault="00FA7358" w:rsidP="00FA7358">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и  действует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rsidR="00FA7358" w:rsidRPr="00665A01" w:rsidRDefault="00FA7358" w:rsidP="00FA7358">
      <w:pPr>
        <w:pStyle w:val="NormalWeb"/>
        <w:shd w:val="clear" w:color="auto" w:fill="FFFFFF"/>
        <w:contextualSpacing/>
        <w:jc w:val="both"/>
        <w:rPr>
          <w:rFonts w:ascii="GHEA Grapalat" w:eastAsiaTheme="minorHAnsi" w:hAnsi="GHEA Grapalat" w:cstheme="minorBidi"/>
          <w:sz w:val="18"/>
          <w:szCs w:val="18"/>
          <w:lang w:val="hy-AM"/>
        </w:rPr>
      </w:pPr>
    </w:p>
    <w:p w:rsidR="00FA7358" w:rsidRPr="00665A01" w:rsidRDefault="00FA7358" w:rsidP="00FA7358">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rsidR="00FA7358" w:rsidRPr="00665A01" w:rsidRDefault="00FA7358" w:rsidP="00FA7358">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rsidR="00FA7358" w:rsidRPr="00B138F3" w:rsidRDefault="00FA7358" w:rsidP="00FA7358">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FA7358" w:rsidRPr="00B138F3" w:rsidRDefault="00FA7358" w:rsidP="00FA735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FA7358" w:rsidRPr="00B138F3" w:rsidRDefault="00FA7358" w:rsidP="00FA735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FA7358" w:rsidRPr="00B138F3" w:rsidRDefault="00FA7358" w:rsidP="00FA7358">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FA7358" w:rsidRPr="00B138F3" w:rsidRDefault="00FA7358" w:rsidP="00FA7358">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FA7358" w:rsidRPr="00B138F3" w:rsidRDefault="00FA7358" w:rsidP="00FA735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FA7358" w:rsidRPr="00B138F3" w:rsidRDefault="00FA7358" w:rsidP="00FA735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FA7358" w:rsidRPr="00B138F3" w:rsidRDefault="00FA7358" w:rsidP="00FA735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FA7358" w:rsidRPr="00B138F3" w:rsidRDefault="00FA7358" w:rsidP="00FA735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FA7358" w:rsidRPr="00B138F3" w:rsidRDefault="00FA7358" w:rsidP="00FA735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A7358" w:rsidRPr="00B138F3" w:rsidRDefault="00FA7358" w:rsidP="00FA735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FA7358" w:rsidRPr="00B138F3" w:rsidRDefault="00FA7358" w:rsidP="00FA735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FA7358" w:rsidRPr="00B138F3" w:rsidRDefault="00FA7358" w:rsidP="00FA735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FA7358" w:rsidRPr="00B138F3" w:rsidRDefault="00FA7358" w:rsidP="00FA735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FA7358" w:rsidRPr="00B138F3" w:rsidRDefault="00FA7358" w:rsidP="00FA7358">
      <w:pPr>
        <w:pStyle w:val="NormalWeb"/>
        <w:shd w:val="clear" w:color="auto" w:fill="FFFFFF"/>
        <w:spacing w:before="0" w:beforeAutospacing="0" w:after="0" w:afterAutospacing="0"/>
        <w:ind w:firstLine="375"/>
        <w:rPr>
          <w:rFonts w:ascii="GHEA Grapalat" w:eastAsiaTheme="minorHAnsi" w:hAnsi="GHEA Grapalat" w:cstheme="minorBidi"/>
        </w:rPr>
      </w:pPr>
    </w:p>
    <w:p w:rsidR="00FA7358" w:rsidRPr="00B138F3" w:rsidRDefault="00FA7358" w:rsidP="00FA735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A7358" w:rsidRPr="00B138F3" w:rsidRDefault="00FA7358" w:rsidP="00FA735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FA7358" w:rsidRPr="00B138F3" w:rsidRDefault="00FA7358" w:rsidP="00FA735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A7358" w:rsidRPr="00B138F3" w:rsidRDefault="00FA7358" w:rsidP="00FA735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FA7358" w:rsidRPr="00B138F3" w:rsidRDefault="00FA7358" w:rsidP="00FA7358">
      <w:pPr>
        <w:pStyle w:val="NormalWeb"/>
        <w:shd w:val="clear" w:color="auto" w:fill="FFFFFF"/>
        <w:spacing w:before="0" w:beforeAutospacing="0" w:after="0" w:afterAutospacing="0"/>
        <w:ind w:firstLine="375"/>
        <w:jc w:val="both"/>
        <w:rPr>
          <w:rFonts w:ascii="GHEA Grapalat" w:hAnsi="GHEA Grapalat"/>
          <w:sz w:val="20"/>
          <w:szCs w:val="20"/>
        </w:rPr>
      </w:pPr>
    </w:p>
    <w:p w:rsidR="00FA7358" w:rsidRPr="00B138F3" w:rsidRDefault="00FA7358" w:rsidP="00FA735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FA7358" w:rsidRPr="00B138F3" w:rsidRDefault="00FA7358" w:rsidP="00FA7358">
      <w:pPr>
        <w:pStyle w:val="NormalWeb"/>
        <w:shd w:val="clear" w:color="auto" w:fill="FFFFFF"/>
        <w:spacing w:before="0" w:beforeAutospacing="0" w:after="0" w:afterAutospacing="0"/>
        <w:ind w:firstLine="375"/>
        <w:jc w:val="both"/>
        <w:rPr>
          <w:rFonts w:ascii="GHEA Grapalat" w:hAnsi="GHEA Grapalat"/>
          <w:sz w:val="20"/>
          <w:szCs w:val="20"/>
          <w:lang w:val="hy-AM"/>
        </w:rPr>
      </w:pPr>
    </w:p>
    <w:p w:rsidR="00FA7358" w:rsidRPr="00B138F3" w:rsidRDefault="00FA7358" w:rsidP="00FA7358">
      <w:pPr>
        <w:pStyle w:val="NormalWeb"/>
        <w:shd w:val="clear" w:color="auto" w:fill="FFFFFF"/>
        <w:spacing w:before="0" w:beforeAutospacing="0" w:after="0" w:afterAutospacing="0"/>
        <w:ind w:firstLine="375"/>
        <w:jc w:val="both"/>
        <w:rPr>
          <w:rFonts w:ascii="GHEA Grapalat" w:hAnsi="GHEA Grapalat"/>
          <w:sz w:val="20"/>
          <w:szCs w:val="20"/>
          <w:lang w:val="hy-AM"/>
        </w:rPr>
      </w:pPr>
    </w:p>
    <w:p w:rsidR="00FA7358" w:rsidRPr="00B138F3" w:rsidRDefault="00FA7358" w:rsidP="00FA735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FA7358" w:rsidRPr="00B138F3" w:rsidRDefault="00FA7358" w:rsidP="00FA735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FA7358" w:rsidRPr="00B138F3" w:rsidRDefault="00FA7358" w:rsidP="00FA7358">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6C2FDC" w:rsidRPr="00B138F3" w:rsidRDefault="006C2FDC" w:rsidP="006C2FD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6C2FDC" w:rsidRPr="00B138F3" w:rsidRDefault="006C2FDC" w:rsidP="006C2FDC">
      <w:pPr>
        <w:pStyle w:val="NormalWeb"/>
        <w:shd w:val="clear" w:color="auto" w:fill="FFFFFF"/>
        <w:spacing w:before="0" w:beforeAutospacing="0" w:after="0" w:afterAutospacing="0"/>
        <w:ind w:firstLine="375"/>
        <w:rPr>
          <w:rFonts w:eastAsiaTheme="minorHAnsi" w:cstheme="minorBidi"/>
        </w:rPr>
      </w:pPr>
    </w:p>
    <w:p w:rsidR="006C2FDC" w:rsidRPr="00B138F3" w:rsidRDefault="006C2FDC" w:rsidP="006C2FDC">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rsidR="006C2FDC" w:rsidRDefault="006C2FDC" w:rsidP="006C2FDC">
      <w:pPr>
        <w:widowControl w:val="0"/>
        <w:spacing w:after="160"/>
        <w:ind w:left="567" w:right="565"/>
        <w:jc w:val="both"/>
        <w:rPr>
          <w:rFonts w:ascii="GHEA Grapalat" w:hAnsi="GHEA Grapalat"/>
        </w:rPr>
      </w:pPr>
    </w:p>
    <w:p w:rsidR="008A6499" w:rsidRPr="00B138F3" w:rsidRDefault="008A6499" w:rsidP="008A6499">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8A6499" w:rsidRPr="005868B7" w:rsidRDefault="008A6499" w:rsidP="008A6499">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0D6FF5">
        <w:rPr>
          <w:rFonts w:ascii="GHEA Grapalat" w:hAnsi="GHEA Grapalat"/>
          <w:b/>
          <w:sz w:val="24"/>
          <w:szCs w:val="24"/>
        </w:rPr>
        <w:t>2</w:t>
      </w:r>
      <w:r w:rsidRPr="005868B7">
        <w:rPr>
          <w:rFonts w:ascii="GHEA Grapalat" w:hAnsi="GHEA Grapalat"/>
          <w:b/>
          <w:sz w:val="24"/>
          <w:szCs w:val="24"/>
        </w:rPr>
        <w:t>1</w:t>
      </w:r>
      <w:r w:rsidRPr="00077CEB">
        <w:rPr>
          <w:rFonts w:ascii="GHEA Grapalat" w:hAnsi="GHEA Grapalat"/>
          <w:b/>
          <w:sz w:val="24"/>
          <w:szCs w:val="24"/>
        </w:rPr>
        <w:t>/</w:t>
      </w:r>
      <w:r>
        <w:rPr>
          <w:rFonts w:ascii="GHEA Grapalat" w:hAnsi="GHEA Grapalat"/>
          <w:b/>
          <w:sz w:val="24"/>
          <w:szCs w:val="24"/>
        </w:rPr>
        <w:t>1</w:t>
      </w:r>
    </w:p>
    <w:p w:rsidR="008A6499" w:rsidRPr="00B138F3" w:rsidRDefault="008A6499" w:rsidP="008A6499">
      <w:pPr>
        <w:widowControl w:val="0"/>
        <w:spacing w:after="160"/>
        <w:jc w:val="center"/>
        <w:rPr>
          <w:rFonts w:ascii="GHEA Grapalat" w:hAnsi="GHEA Grapalat"/>
          <w:b/>
        </w:rPr>
      </w:pPr>
    </w:p>
    <w:p w:rsidR="008A6499" w:rsidRPr="00B138F3" w:rsidRDefault="008A6499" w:rsidP="008A6499">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8A6499" w:rsidRPr="00B138F3" w:rsidRDefault="008A6499" w:rsidP="008A6499">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A6499" w:rsidRPr="00B138F3" w:rsidTr="00C63164">
        <w:tc>
          <w:tcPr>
            <w:tcW w:w="4786" w:type="dxa"/>
          </w:tcPr>
          <w:p w:rsidR="008A6499" w:rsidRPr="00B138F3" w:rsidRDefault="008A6499" w:rsidP="00C63164">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8A6499" w:rsidRPr="00B138F3" w:rsidRDefault="008A6499" w:rsidP="00C63164">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2"/>
              <w:t>**</w:t>
            </w:r>
          </w:p>
        </w:tc>
      </w:tr>
    </w:tbl>
    <w:p w:rsidR="008A6499" w:rsidRPr="00B138F3" w:rsidRDefault="008A6499" w:rsidP="008A6499">
      <w:pPr>
        <w:widowControl w:val="0"/>
        <w:spacing w:after="160"/>
        <w:rPr>
          <w:rFonts w:ascii="GHEA Grapalat" w:hAnsi="GHEA Grapalat" w:cs="GHEA Grapalat"/>
          <w:b/>
        </w:rPr>
      </w:pPr>
    </w:p>
    <w:p w:rsidR="008A6499" w:rsidRPr="00B138F3" w:rsidRDefault="008A6499" w:rsidP="008A6499">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8A6499" w:rsidRPr="00B138F3" w:rsidRDefault="008A6499" w:rsidP="008A6499">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8A6499" w:rsidRPr="00B138F3" w:rsidRDefault="008A6499" w:rsidP="008A6499">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8A6499" w:rsidRPr="00B138F3" w:rsidRDefault="008A6499" w:rsidP="008A6499">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8A6499" w:rsidRPr="00B138F3" w:rsidRDefault="008A6499" w:rsidP="008A6499">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A6499" w:rsidRPr="00B138F3" w:rsidRDefault="008A6499" w:rsidP="008A6499">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8A6499" w:rsidRPr="00B138F3" w:rsidRDefault="008A6499" w:rsidP="008A6499">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w:hAnsi="GHEA Grapalat"/>
          <w:spacing w:val="-6"/>
          <w:sz w:val="22"/>
          <w:szCs w:val="22"/>
        </w:rPr>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8A6499" w:rsidRPr="00B138F3" w:rsidRDefault="008A6499" w:rsidP="008A6499">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Pr="005868B7">
        <w:rPr>
          <w:rFonts w:ascii="GHEA Grapalat" w:hAnsi="GHEA Grapalat"/>
          <w:b/>
        </w:rPr>
        <w:t>1</w:t>
      </w:r>
      <w:r w:rsidRPr="00077CEB">
        <w:rPr>
          <w:rFonts w:ascii="GHEA Grapalat" w:hAnsi="GHEA Grapalat"/>
          <w:b/>
        </w:rPr>
        <w:t>/</w:t>
      </w:r>
      <w:r>
        <w:rPr>
          <w:rFonts w:ascii="GHEA Grapalat" w:hAnsi="GHEA Grapalat"/>
          <w:b/>
        </w:rPr>
        <w:t>1</w:t>
      </w:r>
      <w:r w:rsidRPr="00C90F08">
        <w:rPr>
          <w:rFonts w:ascii="GHEA Grapalat" w:hAnsi="GHEA Grapalat"/>
          <w:b/>
        </w:rPr>
        <w:t>.</w:t>
      </w:r>
    </w:p>
    <w:p w:rsidR="008A6499" w:rsidRPr="00B138F3" w:rsidRDefault="008A6499" w:rsidP="008A6499">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A6499" w:rsidRPr="00B138F3" w:rsidRDefault="008A6499" w:rsidP="008A6499">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8A6499" w:rsidRPr="00B138F3" w:rsidRDefault="008A6499" w:rsidP="008A6499">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A6499" w:rsidRPr="00B138F3" w:rsidRDefault="008A6499" w:rsidP="008A6499">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A6499" w:rsidRPr="00B138F3" w:rsidRDefault="008A6499" w:rsidP="008A6499">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A6499" w:rsidRPr="00B138F3" w:rsidRDefault="008A6499" w:rsidP="008A6499">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г)</w:t>
      </w:r>
      <w:r w:rsidRPr="00B138F3">
        <w:rPr>
          <w:rFonts w:ascii="GHEA Grapalat" w:hAnsi="GHEA Grapalat"/>
        </w:rPr>
        <w:tab/>
        <w:t>Компания подтверждает, что акцептовала Требование в полном размере суммы неустойки.</w:t>
      </w:r>
    </w:p>
    <w:p w:rsidR="008A6499" w:rsidRPr="00B138F3" w:rsidRDefault="008A6499" w:rsidP="008A6499">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A6499" w:rsidRPr="00B138F3" w:rsidRDefault="008A6499" w:rsidP="008A6499">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A6499" w:rsidRPr="00B138F3" w:rsidRDefault="008A6499" w:rsidP="008A6499">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8A6499" w:rsidRPr="00B138F3" w:rsidRDefault="008A6499" w:rsidP="008A6499">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8A6499" w:rsidRPr="00B138F3" w:rsidRDefault="008A6499" w:rsidP="008A6499">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A6499" w:rsidRPr="00B138F3" w:rsidRDefault="008A6499" w:rsidP="008A6499">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8A6499" w:rsidRPr="00B138F3" w:rsidRDefault="008A6499" w:rsidP="008A6499">
      <w:pPr>
        <w:widowControl w:val="0"/>
        <w:spacing w:after="160"/>
        <w:jc w:val="center"/>
        <w:rPr>
          <w:rFonts w:ascii="GHEA Grapalat" w:hAnsi="GHEA Grapalat" w:cs="GHEA Grapalat"/>
          <w:b/>
          <w:bCs/>
        </w:rPr>
      </w:pPr>
      <w:r w:rsidRPr="00B138F3">
        <w:rPr>
          <w:rFonts w:ascii="GHEA Grapalat" w:hAnsi="GHEA Grapalat"/>
          <w:b/>
        </w:rPr>
        <w:t>2. Иные условия</w:t>
      </w:r>
    </w:p>
    <w:p w:rsidR="008A6499" w:rsidRPr="00B253E1" w:rsidRDefault="008A6499" w:rsidP="008A6499">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Pr="00665A01">
        <w:rPr>
          <w:rFonts w:ascii="GHEA Grapalat" w:eastAsiaTheme="minorHAnsi" w:hAnsi="GHEA Grapalat" w:cstheme="minorBidi"/>
        </w:rPr>
        <w:t>девяностого</w:t>
      </w:r>
      <w:r w:rsidRPr="00677822">
        <w:rPr>
          <w:rFonts w:ascii="GHEA Grapalat" w:hAnsi="GHEA Grapalat"/>
        </w:rPr>
        <w:t xml:space="preserve"> рабочего дня, следующего за последним днем полного выполнения взятых Компанией по заключаемому договору обязательств, включительно.</w:t>
      </w:r>
    </w:p>
    <w:p w:rsidR="008A6499" w:rsidRPr="00B138F3" w:rsidRDefault="008A6499" w:rsidP="008A6499">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8A6499" w:rsidRPr="00B138F3" w:rsidRDefault="008A6499" w:rsidP="008A6499">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8A6499" w:rsidRPr="00B138F3" w:rsidDel="00A13215" w:rsidRDefault="008A6499" w:rsidP="008A6499">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w:t>
      </w:r>
      <w:r w:rsidRPr="00B138F3">
        <w:rPr>
          <w:rFonts w:ascii="GHEA Grapalat" w:hAnsi="GHEA Grapalat"/>
        </w:rPr>
        <w:lastRenderedPageBreak/>
        <w:t>прилагаемое Требование надлежащим образом подписаны уполномоченным Компанией лицом.</w:t>
      </w:r>
    </w:p>
    <w:p w:rsidR="008A6499" w:rsidRPr="00B138F3" w:rsidRDefault="008A6499" w:rsidP="008A6499">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A6499" w:rsidRPr="00B138F3" w:rsidRDefault="008A6499" w:rsidP="008A6499">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8A6499" w:rsidRPr="00B138F3" w:rsidRDefault="008A6499" w:rsidP="008A6499">
      <w:pPr>
        <w:widowControl w:val="0"/>
        <w:jc w:val="both"/>
        <w:rPr>
          <w:rFonts w:ascii="GHEA Grapalat" w:hAnsi="GHEA Grapalat"/>
        </w:rPr>
      </w:pPr>
      <w:r w:rsidRPr="00B138F3">
        <w:rPr>
          <w:rFonts w:ascii="GHEA Grapalat" w:hAnsi="GHEA Grapalat"/>
        </w:rPr>
        <w:t>_______________________________________</w:t>
      </w:r>
    </w:p>
    <w:p w:rsidR="008A6499" w:rsidRPr="00B138F3" w:rsidRDefault="008A6499" w:rsidP="008A6499">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8A6499" w:rsidRPr="00B138F3" w:rsidRDefault="008A6499" w:rsidP="008A6499">
      <w:pPr>
        <w:widowControl w:val="0"/>
        <w:jc w:val="both"/>
        <w:rPr>
          <w:rFonts w:ascii="GHEA Grapalat" w:hAnsi="GHEA Grapalat"/>
        </w:rPr>
      </w:pPr>
      <w:r w:rsidRPr="00B138F3">
        <w:rPr>
          <w:rFonts w:ascii="GHEA Grapalat" w:hAnsi="GHEA Grapalat"/>
        </w:rPr>
        <w:t>_______________________________________</w:t>
      </w:r>
    </w:p>
    <w:p w:rsidR="008A6499" w:rsidRPr="00B138F3" w:rsidRDefault="008A6499" w:rsidP="008A6499">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8A6499" w:rsidRPr="00B138F3" w:rsidRDefault="008A6499" w:rsidP="008A6499">
      <w:pPr>
        <w:widowControl w:val="0"/>
        <w:jc w:val="both"/>
        <w:rPr>
          <w:rFonts w:ascii="GHEA Grapalat" w:hAnsi="GHEA Grapalat"/>
        </w:rPr>
      </w:pPr>
      <w:r w:rsidRPr="00B138F3">
        <w:rPr>
          <w:rFonts w:ascii="GHEA Grapalat" w:hAnsi="GHEA Grapalat"/>
        </w:rPr>
        <w:t>_______________________________________</w:t>
      </w:r>
    </w:p>
    <w:p w:rsidR="008A6499" w:rsidRPr="00B138F3" w:rsidRDefault="008A6499" w:rsidP="008A6499">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8A6499" w:rsidRPr="00B138F3" w:rsidRDefault="008A6499" w:rsidP="008A6499">
      <w:pPr>
        <w:widowControl w:val="0"/>
        <w:jc w:val="both"/>
        <w:rPr>
          <w:rFonts w:ascii="GHEA Grapalat" w:hAnsi="GHEA Grapalat"/>
        </w:rPr>
      </w:pPr>
      <w:r w:rsidRPr="00B138F3">
        <w:rPr>
          <w:rFonts w:ascii="GHEA Grapalat" w:hAnsi="GHEA Grapalat"/>
        </w:rPr>
        <w:t>_______________________________________</w:t>
      </w:r>
    </w:p>
    <w:p w:rsidR="008A6499" w:rsidRPr="00B138F3" w:rsidRDefault="008A6499" w:rsidP="008A6499">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8A6499" w:rsidRPr="00B138F3" w:rsidRDefault="008A6499" w:rsidP="008A6499">
      <w:pPr>
        <w:widowControl w:val="0"/>
        <w:jc w:val="both"/>
        <w:rPr>
          <w:rFonts w:ascii="GHEA Grapalat" w:hAnsi="GHEA Grapalat"/>
        </w:rPr>
      </w:pPr>
      <w:r w:rsidRPr="00B138F3">
        <w:rPr>
          <w:rFonts w:ascii="GHEA Grapalat" w:hAnsi="GHEA Grapalat"/>
        </w:rPr>
        <w:t>_______________________________________</w:t>
      </w:r>
    </w:p>
    <w:p w:rsidR="008A6499" w:rsidRPr="00B138F3" w:rsidRDefault="008A6499" w:rsidP="008A6499">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8A6499" w:rsidRPr="00B138F3" w:rsidRDefault="008A6499" w:rsidP="008A6499">
      <w:pPr>
        <w:widowControl w:val="0"/>
        <w:jc w:val="both"/>
        <w:rPr>
          <w:rFonts w:ascii="GHEA Grapalat" w:hAnsi="GHEA Grapalat"/>
        </w:rPr>
      </w:pPr>
      <w:r w:rsidRPr="00B138F3">
        <w:rPr>
          <w:rFonts w:ascii="GHEA Grapalat" w:hAnsi="GHEA Grapalat"/>
        </w:rPr>
        <w:t>_______________________________________</w:t>
      </w:r>
    </w:p>
    <w:p w:rsidR="008A6499" w:rsidRPr="00B138F3" w:rsidRDefault="008A6499" w:rsidP="008A6499">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8A6499" w:rsidRPr="00B138F3" w:rsidRDefault="008A6499" w:rsidP="008A6499">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A6499" w:rsidRPr="00B138F3" w:rsidTr="00C6316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499" w:rsidRPr="00B138F3" w:rsidRDefault="008A6499" w:rsidP="00C63164">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8A6499" w:rsidRPr="00B138F3" w:rsidTr="00C6316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499" w:rsidRPr="00B138F3" w:rsidRDefault="008A6499" w:rsidP="00C63164">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8A6499" w:rsidRPr="00B138F3" w:rsidTr="00C6316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499" w:rsidRPr="00B138F3" w:rsidRDefault="008A6499" w:rsidP="00C6316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8A6499" w:rsidRPr="00B138F3" w:rsidTr="00C6316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499" w:rsidRPr="00B138F3" w:rsidRDefault="008A6499" w:rsidP="00C63164">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8A6499" w:rsidRPr="00B138F3" w:rsidTr="00C6316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499" w:rsidRPr="00B138F3" w:rsidRDefault="008A6499" w:rsidP="00C63164">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8A6499" w:rsidRPr="00B138F3" w:rsidTr="00C6316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499" w:rsidRPr="00B138F3" w:rsidRDefault="008A6499" w:rsidP="00C63164">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8A6499" w:rsidRPr="00B138F3" w:rsidTr="00C6316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499" w:rsidRPr="00B138F3" w:rsidRDefault="008A6499" w:rsidP="00C63164">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8A6499" w:rsidRPr="00B138F3" w:rsidTr="00C6316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499" w:rsidRPr="00B138F3" w:rsidRDefault="008A6499" w:rsidP="00C63164">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A6499" w:rsidRPr="00201A0E" w:rsidTr="00C6316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499" w:rsidRPr="00201A0E" w:rsidRDefault="008A6499" w:rsidP="00C63164">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8A6499" w:rsidRPr="00201A0E" w:rsidTr="00C6316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499" w:rsidRPr="00201A0E" w:rsidRDefault="008A6499" w:rsidP="00C63164">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8A6499" w:rsidRPr="00201A0E" w:rsidTr="00C6316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499" w:rsidRPr="00201A0E" w:rsidRDefault="008A6499" w:rsidP="00C63164">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8A6499" w:rsidRPr="00201A0E" w:rsidTr="00C6316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499" w:rsidRPr="00201A0E" w:rsidRDefault="008A6499" w:rsidP="00C63164">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8A6499" w:rsidRPr="00201A0E" w:rsidTr="00C6316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499" w:rsidRPr="00201A0E" w:rsidRDefault="008A6499" w:rsidP="00C63164">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8A6499" w:rsidRPr="00B138F3" w:rsidTr="00C6316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499" w:rsidRPr="00B138F3" w:rsidRDefault="008A6499" w:rsidP="00C6316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8A6499" w:rsidRPr="00B138F3" w:rsidTr="00C6316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499" w:rsidRPr="00B138F3" w:rsidRDefault="008A6499" w:rsidP="00C6316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A6499" w:rsidRPr="00B138F3" w:rsidTr="00C6316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499" w:rsidRPr="00B138F3" w:rsidRDefault="008A6499" w:rsidP="00C6316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A6499" w:rsidRPr="00B138F3" w:rsidTr="00C6316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499" w:rsidRPr="00B138F3" w:rsidRDefault="008A6499" w:rsidP="00C6316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8A6499" w:rsidRPr="00B138F3" w:rsidTr="00C63164">
        <w:trPr>
          <w:trHeight w:val="424"/>
        </w:trPr>
        <w:tc>
          <w:tcPr>
            <w:tcW w:w="10980" w:type="dxa"/>
            <w:gridSpan w:val="2"/>
            <w:tcBorders>
              <w:top w:val="single" w:sz="4" w:space="0" w:color="auto"/>
              <w:left w:val="single" w:sz="4" w:space="0" w:color="auto"/>
              <w:right w:val="single" w:sz="4" w:space="0" w:color="000000"/>
            </w:tcBorders>
            <w:noWrap/>
            <w:vAlign w:val="bottom"/>
          </w:tcPr>
          <w:p w:rsidR="008A6499" w:rsidRPr="00B138F3" w:rsidRDefault="008A6499" w:rsidP="00C63164">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A6499" w:rsidRPr="00B138F3" w:rsidTr="00C6316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499" w:rsidRPr="00B138F3" w:rsidRDefault="008A6499" w:rsidP="00C6316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A6499" w:rsidRPr="00B138F3" w:rsidTr="00C6316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499" w:rsidRPr="00B138F3" w:rsidRDefault="008A6499" w:rsidP="00C6316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8A6499" w:rsidRPr="00B138F3" w:rsidTr="00C63164">
        <w:trPr>
          <w:trHeight w:val="2194"/>
        </w:trPr>
        <w:tc>
          <w:tcPr>
            <w:tcW w:w="5616" w:type="dxa"/>
            <w:tcBorders>
              <w:top w:val="nil"/>
              <w:left w:val="single" w:sz="4" w:space="0" w:color="auto"/>
              <w:bottom w:val="single" w:sz="4" w:space="0" w:color="auto"/>
              <w:right w:val="single" w:sz="4" w:space="0" w:color="auto"/>
            </w:tcBorders>
            <w:noWrap/>
            <w:vAlign w:val="bottom"/>
          </w:tcPr>
          <w:p w:rsidR="008A6499" w:rsidRPr="00B138F3" w:rsidRDefault="008A6499" w:rsidP="00C63164">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8A6499" w:rsidRPr="00B138F3" w:rsidRDefault="008A6499" w:rsidP="00C63164">
            <w:pPr>
              <w:widowControl w:val="0"/>
              <w:spacing w:after="160"/>
              <w:rPr>
                <w:rFonts w:ascii="GHEA Grapalat" w:hAnsi="GHEA Grapalat" w:cs="Sylfaen"/>
              </w:rPr>
            </w:pPr>
          </w:p>
          <w:p w:rsidR="008A6499" w:rsidRPr="00B138F3" w:rsidRDefault="008A6499" w:rsidP="00C63164">
            <w:pPr>
              <w:widowControl w:val="0"/>
              <w:spacing w:after="160"/>
              <w:jc w:val="right"/>
              <w:rPr>
                <w:rFonts w:ascii="GHEA Grapalat" w:hAnsi="GHEA Grapalat" w:cs="Tahoma"/>
              </w:rPr>
            </w:pPr>
            <w:r w:rsidRPr="00B138F3">
              <w:rPr>
                <w:rFonts w:ascii="GHEA Grapalat" w:hAnsi="GHEA Grapalat"/>
              </w:rPr>
              <w:t>/____________________/</w:t>
            </w:r>
          </w:p>
          <w:p w:rsidR="008A6499" w:rsidRPr="00B138F3" w:rsidRDefault="008A6499" w:rsidP="00C63164">
            <w:pPr>
              <w:widowControl w:val="0"/>
              <w:spacing w:after="160"/>
              <w:rPr>
                <w:rFonts w:ascii="GHEA Grapalat" w:hAnsi="GHEA Grapalat" w:cs="Sylfaen"/>
              </w:rPr>
            </w:pPr>
          </w:p>
          <w:p w:rsidR="008A6499" w:rsidRPr="00B138F3" w:rsidRDefault="008A6499" w:rsidP="00C63164">
            <w:pPr>
              <w:widowControl w:val="0"/>
              <w:spacing w:after="160"/>
              <w:jc w:val="right"/>
              <w:rPr>
                <w:rFonts w:ascii="GHEA Grapalat" w:hAnsi="GHEA Grapalat" w:cs="Sylfaen"/>
              </w:rPr>
            </w:pPr>
            <w:r w:rsidRPr="00B138F3">
              <w:rPr>
                <w:rFonts w:ascii="GHEA Grapalat" w:hAnsi="GHEA Grapalat"/>
              </w:rPr>
              <w:t>/____________________/</w:t>
            </w:r>
          </w:p>
          <w:p w:rsidR="008A6499" w:rsidRPr="00B138F3" w:rsidRDefault="008A6499" w:rsidP="00C63164">
            <w:pPr>
              <w:widowControl w:val="0"/>
              <w:spacing w:after="160"/>
              <w:rPr>
                <w:rFonts w:ascii="GHEA Grapalat" w:hAnsi="GHEA Grapalat" w:cs="Sylfaen"/>
              </w:rPr>
            </w:pPr>
          </w:p>
          <w:p w:rsidR="008A6499" w:rsidRPr="00B138F3" w:rsidRDefault="008A6499" w:rsidP="00C63164">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8A6499" w:rsidRPr="00B138F3" w:rsidRDefault="008A6499" w:rsidP="00C6316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8A6499" w:rsidRPr="00B138F3" w:rsidRDefault="008A6499" w:rsidP="00C63164">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8A6499" w:rsidRPr="00B138F3" w:rsidRDefault="008A6499" w:rsidP="00C63164">
            <w:pPr>
              <w:widowControl w:val="0"/>
              <w:spacing w:after="160"/>
              <w:rPr>
                <w:rFonts w:ascii="GHEA Grapalat" w:hAnsi="GHEA Grapalat" w:cs="Sylfaen"/>
              </w:rPr>
            </w:pPr>
          </w:p>
          <w:p w:rsidR="008A6499" w:rsidRPr="00B138F3" w:rsidRDefault="008A6499" w:rsidP="00C63164">
            <w:pPr>
              <w:widowControl w:val="0"/>
              <w:spacing w:after="160"/>
              <w:jc w:val="right"/>
              <w:rPr>
                <w:rFonts w:ascii="GHEA Grapalat" w:hAnsi="GHEA Grapalat" w:cs="Sylfaen"/>
              </w:rPr>
            </w:pPr>
            <w:r w:rsidRPr="00B138F3">
              <w:rPr>
                <w:rFonts w:ascii="GHEA Grapalat" w:hAnsi="GHEA Grapalat"/>
              </w:rPr>
              <w:t>/____________________/</w:t>
            </w:r>
          </w:p>
          <w:p w:rsidR="008A6499" w:rsidRPr="00B138F3" w:rsidRDefault="008A6499" w:rsidP="00C63164">
            <w:pPr>
              <w:widowControl w:val="0"/>
              <w:spacing w:after="160"/>
              <w:jc w:val="right"/>
              <w:rPr>
                <w:rFonts w:ascii="GHEA Grapalat" w:hAnsi="GHEA Grapalat" w:cs="Tahoma"/>
              </w:rPr>
            </w:pPr>
          </w:p>
          <w:p w:rsidR="008A6499" w:rsidRPr="00B138F3" w:rsidRDefault="008A6499" w:rsidP="00C63164">
            <w:pPr>
              <w:widowControl w:val="0"/>
              <w:spacing w:after="160"/>
              <w:jc w:val="right"/>
              <w:rPr>
                <w:rFonts w:ascii="GHEA Grapalat" w:hAnsi="GHEA Grapalat" w:cs="Sylfaen"/>
              </w:rPr>
            </w:pPr>
            <w:r w:rsidRPr="00B138F3">
              <w:rPr>
                <w:rFonts w:ascii="GHEA Grapalat" w:hAnsi="GHEA Grapalat"/>
              </w:rPr>
              <w:t>/____________________/</w:t>
            </w:r>
          </w:p>
          <w:p w:rsidR="008A6499" w:rsidRPr="00B138F3" w:rsidRDefault="008A6499" w:rsidP="00C63164">
            <w:pPr>
              <w:widowControl w:val="0"/>
              <w:spacing w:after="160"/>
              <w:rPr>
                <w:rFonts w:ascii="GHEA Grapalat" w:hAnsi="GHEA Grapalat" w:cs="Sylfaen"/>
              </w:rPr>
            </w:pPr>
          </w:p>
          <w:p w:rsidR="008A6499" w:rsidRPr="00B138F3" w:rsidRDefault="008A6499" w:rsidP="00C63164">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8A6499" w:rsidRPr="00B138F3" w:rsidTr="00C63164">
        <w:trPr>
          <w:trHeight w:val="2194"/>
        </w:trPr>
        <w:tc>
          <w:tcPr>
            <w:tcW w:w="5616" w:type="dxa"/>
            <w:tcBorders>
              <w:top w:val="single" w:sz="4" w:space="0" w:color="auto"/>
              <w:left w:val="single" w:sz="4" w:space="0" w:color="auto"/>
              <w:right w:val="single" w:sz="4" w:space="0" w:color="auto"/>
            </w:tcBorders>
            <w:noWrap/>
            <w:vAlign w:val="bottom"/>
          </w:tcPr>
          <w:p w:rsidR="008A6499" w:rsidRPr="00B138F3" w:rsidRDefault="008A6499" w:rsidP="00C63164">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8A6499" w:rsidRPr="00B138F3" w:rsidRDefault="008A6499" w:rsidP="00C63164">
            <w:pPr>
              <w:widowControl w:val="0"/>
              <w:spacing w:after="160"/>
              <w:rPr>
                <w:rFonts w:ascii="GHEA Grapalat" w:hAnsi="GHEA Grapalat"/>
              </w:rPr>
            </w:pPr>
          </w:p>
          <w:p w:rsidR="008A6499" w:rsidRPr="00B138F3" w:rsidRDefault="008A6499" w:rsidP="00C63164">
            <w:pPr>
              <w:widowControl w:val="0"/>
              <w:jc w:val="right"/>
              <w:rPr>
                <w:rFonts w:ascii="GHEA Grapalat" w:hAnsi="GHEA Grapalat" w:cs="Tahoma"/>
              </w:rPr>
            </w:pPr>
            <w:r w:rsidRPr="00B138F3">
              <w:rPr>
                <w:rFonts w:ascii="GHEA Grapalat" w:hAnsi="GHEA Grapalat"/>
              </w:rPr>
              <w:t>/____________________/</w:t>
            </w:r>
          </w:p>
          <w:p w:rsidR="008A6499" w:rsidRPr="00B138F3" w:rsidRDefault="008A6499" w:rsidP="00C6316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8A6499" w:rsidRPr="00B138F3" w:rsidRDefault="008A6499" w:rsidP="00C63164">
            <w:pPr>
              <w:widowControl w:val="0"/>
              <w:spacing w:after="160"/>
              <w:rPr>
                <w:rFonts w:ascii="GHEA Grapalat" w:hAnsi="GHEA Grapalat" w:cs="Tahoma"/>
              </w:rPr>
            </w:pPr>
          </w:p>
          <w:p w:rsidR="008A6499" w:rsidRPr="00B138F3" w:rsidRDefault="008A6499" w:rsidP="00C63164">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8A6499" w:rsidRPr="00B138F3" w:rsidRDefault="008A6499" w:rsidP="00C6316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8A6499" w:rsidRPr="00B138F3" w:rsidRDefault="008A6499" w:rsidP="00C63164">
            <w:pPr>
              <w:widowControl w:val="0"/>
              <w:spacing w:after="160"/>
              <w:rPr>
                <w:rFonts w:ascii="GHEA Grapalat" w:hAnsi="GHEA Grapalat" w:cs="Tahoma"/>
              </w:rPr>
            </w:pPr>
          </w:p>
          <w:p w:rsidR="008A6499" w:rsidRPr="00B138F3" w:rsidRDefault="008A6499" w:rsidP="00C63164">
            <w:pPr>
              <w:widowControl w:val="0"/>
              <w:jc w:val="right"/>
              <w:rPr>
                <w:rFonts w:ascii="GHEA Grapalat" w:hAnsi="GHEA Grapalat" w:cs="Tahoma"/>
              </w:rPr>
            </w:pPr>
            <w:r w:rsidRPr="00B138F3">
              <w:rPr>
                <w:rFonts w:ascii="GHEA Grapalat" w:hAnsi="GHEA Grapalat"/>
              </w:rPr>
              <w:t>/____________________/</w:t>
            </w:r>
          </w:p>
          <w:p w:rsidR="008A6499" w:rsidRPr="00B138F3" w:rsidRDefault="008A6499" w:rsidP="00C6316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8A6499" w:rsidRPr="00B138F3" w:rsidRDefault="008A6499" w:rsidP="00C63164">
            <w:pPr>
              <w:widowControl w:val="0"/>
              <w:spacing w:after="160"/>
              <w:rPr>
                <w:rFonts w:ascii="GHEA Grapalat" w:hAnsi="GHEA Grapalat" w:cs="Arial"/>
              </w:rPr>
            </w:pPr>
          </w:p>
        </w:tc>
      </w:tr>
      <w:tr w:rsidR="008A6499" w:rsidRPr="00B138F3" w:rsidTr="00C63164">
        <w:trPr>
          <w:trHeight w:val="2194"/>
        </w:trPr>
        <w:tc>
          <w:tcPr>
            <w:tcW w:w="5616" w:type="dxa"/>
            <w:tcBorders>
              <w:top w:val="nil"/>
              <w:left w:val="single" w:sz="4" w:space="0" w:color="auto"/>
              <w:bottom w:val="single" w:sz="4" w:space="0" w:color="auto"/>
              <w:right w:val="single" w:sz="4" w:space="0" w:color="auto"/>
            </w:tcBorders>
            <w:noWrap/>
            <w:vAlign w:val="bottom"/>
          </w:tcPr>
          <w:p w:rsidR="008A6499" w:rsidRPr="00B138F3" w:rsidRDefault="008A6499" w:rsidP="00C6316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8A6499" w:rsidRPr="00B138F3" w:rsidRDefault="008A6499" w:rsidP="00C63164">
            <w:pPr>
              <w:widowControl w:val="0"/>
              <w:spacing w:after="160"/>
              <w:rPr>
                <w:rFonts w:ascii="GHEA Grapalat" w:hAnsi="GHEA Grapalat" w:cs="Sylfaen"/>
              </w:rPr>
            </w:pPr>
          </w:p>
          <w:p w:rsidR="008A6499" w:rsidRPr="00B138F3" w:rsidRDefault="008A6499" w:rsidP="00C6316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8A6499" w:rsidRPr="00B138F3" w:rsidRDefault="008A6499" w:rsidP="00C6316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8A6499" w:rsidRPr="00B138F3" w:rsidRDefault="008A6499" w:rsidP="00C63164">
            <w:pPr>
              <w:widowControl w:val="0"/>
              <w:spacing w:after="160"/>
              <w:rPr>
                <w:rFonts w:ascii="GHEA Grapalat" w:hAnsi="GHEA Grapalat"/>
              </w:rPr>
            </w:pPr>
          </w:p>
          <w:p w:rsidR="008A6499" w:rsidRPr="00B138F3" w:rsidRDefault="008A6499" w:rsidP="00C63164">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8A6499" w:rsidRPr="00B138F3" w:rsidRDefault="008A6499" w:rsidP="008A6499">
      <w:pPr>
        <w:widowControl w:val="0"/>
        <w:spacing w:after="160"/>
        <w:jc w:val="center"/>
        <w:rPr>
          <w:rFonts w:ascii="GHEA Grapalat" w:hAnsi="GHEA Grapalat" w:cs="Sylfaen"/>
        </w:rPr>
      </w:pPr>
    </w:p>
    <w:p w:rsidR="008A6499" w:rsidRPr="00B138F3" w:rsidRDefault="008A6499" w:rsidP="008A6499">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A6499" w:rsidRPr="00B138F3" w:rsidRDefault="008A6499" w:rsidP="008A6499">
      <w:pPr>
        <w:rPr>
          <w:rFonts w:ascii="GHEA Grapalat" w:hAnsi="GHEA Grapalat" w:cs="Sylfaen"/>
        </w:rPr>
      </w:pPr>
      <w:r w:rsidRPr="00B138F3">
        <w:rPr>
          <w:rFonts w:ascii="GHEA Grapalat" w:hAnsi="GHEA Grapalat" w:cs="Sylfaen"/>
        </w:rPr>
        <w:br w:type="page"/>
      </w:r>
    </w:p>
    <w:p w:rsidR="008A6499" w:rsidRPr="00B138F3" w:rsidRDefault="008A6499" w:rsidP="008A6499">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A6499" w:rsidRPr="00B138F3" w:rsidTr="00C6316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8A6499" w:rsidRPr="00B138F3" w:rsidRDefault="008A6499" w:rsidP="00C63164">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8A6499" w:rsidRPr="00B138F3" w:rsidRDefault="008A6499" w:rsidP="00C63164">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8A6499" w:rsidRPr="00B138F3" w:rsidRDefault="008A6499" w:rsidP="00C63164">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8A6499" w:rsidRPr="00B138F3" w:rsidRDefault="008A6499" w:rsidP="00C63164">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8A6499" w:rsidRPr="00B138F3" w:rsidRDefault="008A6499" w:rsidP="00C63164">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8A6499" w:rsidRPr="00B138F3" w:rsidTr="00C6316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A6499" w:rsidRPr="00B138F3" w:rsidRDefault="008A6499" w:rsidP="00C63164">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Del="0010680B"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8A6499" w:rsidRPr="00B138F3" w:rsidRDefault="008A6499" w:rsidP="00C63164">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8A6499" w:rsidRPr="00B138F3" w:rsidRDefault="008A6499" w:rsidP="00C63164">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p>
        </w:tc>
      </w:tr>
      <w:tr w:rsidR="008A6499" w:rsidRPr="00B138F3" w:rsidTr="00C6316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A6499" w:rsidRPr="00B138F3" w:rsidRDefault="008A6499" w:rsidP="00C6316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A6499" w:rsidRPr="00B138F3" w:rsidRDefault="008A6499" w:rsidP="00C63164">
            <w:pPr>
              <w:widowControl w:val="0"/>
              <w:spacing w:after="120"/>
              <w:jc w:val="center"/>
              <w:rPr>
                <w:rFonts w:ascii="GHEA Grapalat" w:hAnsi="GHEA Grapalat"/>
                <w:sz w:val="18"/>
                <w:szCs w:val="18"/>
              </w:rPr>
            </w:pPr>
          </w:p>
        </w:tc>
      </w:tr>
    </w:tbl>
    <w:p w:rsidR="008A6499" w:rsidRPr="00B138F3" w:rsidRDefault="008A6499" w:rsidP="008A6499">
      <w:pPr>
        <w:widowControl w:val="0"/>
        <w:spacing w:after="160"/>
        <w:ind w:left="567" w:right="565"/>
        <w:jc w:val="center"/>
        <w:rPr>
          <w:rFonts w:ascii="GHEA Grapalat" w:hAnsi="GHEA Grapalat"/>
          <w:b/>
        </w:rPr>
      </w:pPr>
    </w:p>
    <w:p w:rsidR="008A6499" w:rsidRDefault="008A6499" w:rsidP="00E04FA7">
      <w:pPr>
        <w:pStyle w:val="BodyTextIndent3"/>
        <w:widowControl w:val="0"/>
        <w:spacing w:after="160" w:line="240" w:lineRule="auto"/>
        <w:jc w:val="right"/>
        <w:rPr>
          <w:rFonts w:ascii="GHEA Grapalat" w:hAnsi="GHEA Grapalat"/>
          <w:b/>
          <w:sz w:val="24"/>
          <w:szCs w:val="24"/>
        </w:rPr>
      </w:pPr>
    </w:p>
    <w:p w:rsidR="008A6499" w:rsidRDefault="008A6499" w:rsidP="00E04FA7">
      <w:pPr>
        <w:pStyle w:val="BodyTextIndent3"/>
        <w:widowControl w:val="0"/>
        <w:spacing w:after="160" w:line="240" w:lineRule="auto"/>
        <w:jc w:val="right"/>
        <w:rPr>
          <w:rFonts w:ascii="GHEA Grapalat" w:hAnsi="GHEA Grapalat"/>
          <w:b/>
          <w:sz w:val="24"/>
          <w:szCs w:val="24"/>
        </w:rPr>
      </w:pPr>
    </w:p>
    <w:p w:rsidR="008A6499" w:rsidRDefault="008A6499" w:rsidP="00E04FA7">
      <w:pPr>
        <w:pStyle w:val="BodyTextIndent3"/>
        <w:widowControl w:val="0"/>
        <w:spacing w:after="160" w:line="240" w:lineRule="auto"/>
        <w:jc w:val="right"/>
        <w:rPr>
          <w:rFonts w:ascii="GHEA Grapalat" w:hAnsi="GHEA Grapalat"/>
          <w:b/>
          <w:sz w:val="24"/>
          <w:szCs w:val="24"/>
        </w:rPr>
      </w:pPr>
    </w:p>
    <w:p w:rsidR="008A6499" w:rsidRDefault="008A6499" w:rsidP="00E04FA7">
      <w:pPr>
        <w:pStyle w:val="BodyTextIndent3"/>
        <w:widowControl w:val="0"/>
        <w:spacing w:after="160" w:line="240" w:lineRule="auto"/>
        <w:jc w:val="right"/>
        <w:rPr>
          <w:rFonts w:ascii="GHEA Grapalat" w:hAnsi="GHEA Grapalat"/>
          <w:b/>
          <w:sz w:val="24"/>
          <w:szCs w:val="24"/>
        </w:rPr>
      </w:pPr>
    </w:p>
    <w:p w:rsidR="008A6499" w:rsidRDefault="008A6499" w:rsidP="00E04FA7">
      <w:pPr>
        <w:pStyle w:val="BodyTextIndent3"/>
        <w:widowControl w:val="0"/>
        <w:spacing w:after="160" w:line="240" w:lineRule="auto"/>
        <w:jc w:val="right"/>
        <w:rPr>
          <w:rFonts w:ascii="GHEA Grapalat" w:hAnsi="GHEA Grapalat"/>
          <w:b/>
          <w:sz w:val="24"/>
          <w:szCs w:val="24"/>
        </w:rPr>
      </w:pPr>
    </w:p>
    <w:p w:rsidR="008A6499" w:rsidRDefault="008A6499" w:rsidP="00E04FA7">
      <w:pPr>
        <w:pStyle w:val="BodyTextIndent3"/>
        <w:widowControl w:val="0"/>
        <w:spacing w:after="160" w:line="240" w:lineRule="auto"/>
        <w:jc w:val="right"/>
        <w:rPr>
          <w:rFonts w:ascii="GHEA Grapalat" w:hAnsi="GHEA Grapalat"/>
          <w:b/>
          <w:sz w:val="24"/>
          <w:szCs w:val="24"/>
        </w:rPr>
      </w:pPr>
    </w:p>
    <w:p w:rsidR="008A6499" w:rsidRDefault="008A6499" w:rsidP="00E04FA7">
      <w:pPr>
        <w:pStyle w:val="BodyTextIndent3"/>
        <w:widowControl w:val="0"/>
        <w:spacing w:after="160" w:line="240" w:lineRule="auto"/>
        <w:jc w:val="right"/>
        <w:rPr>
          <w:rFonts w:ascii="GHEA Grapalat" w:hAnsi="GHEA Grapalat"/>
          <w:b/>
          <w:sz w:val="24"/>
          <w:szCs w:val="24"/>
        </w:rPr>
      </w:pPr>
    </w:p>
    <w:p w:rsidR="008A6499" w:rsidRDefault="008A6499" w:rsidP="00E04FA7">
      <w:pPr>
        <w:pStyle w:val="BodyTextIndent3"/>
        <w:widowControl w:val="0"/>
        <w:spacing w:after="160" w:line="240" w:lineRule="auto"/>
        <w:jc w:val="right"/>
        <w:rPr>
          <w:rFonts w:ascii="GHEA Grapalat" w:hAnsi="GHEA Grapalat"/>
          <w:b/>
          <w:sz w:val="24"/>
          <w:szCs w:val="24"/>
        </w:rPr>
      </w:pPr>
    </w:p>
    <w:p w:rsidR="008A6499" w:rsidRDefault="008A6499" w:rsidP="00E04FA7">
      <w:pPr>
        <w:pStyle w:val="BodyTextIndent3"/>
        <w:widowControl w:val="0"/>
        <w:spacing w:after="160" w:line="240" w:lineRule="auto"/>
        <w:jc w:val="right"/>
        <w:rPr>
          <w:rFonts w:ascii="GHEA Grapalat" w:hAnsi="GHEA Grapalat"/>
          <w:b/>
          <w:sz w:val="24"/>
          <w:szCs w:val="24"/>
        </w:rPr>
      </w:pPr>
    </w:p>
    <w:p w:rsidR="008A6499" w:rsidRDefault="008A6499" w:rsidP="00E04FA7">
      <w:pPr>
        <w:pStyle w:val="BodyTextIndent3"/>
        <w:widowControl w:val="0"/>
        <w:spacing w:after="160" w:line="240" w:lineRule="auto"/>
        <w:jc w:val="right"/>
        <w:rPr>
          <w:rFonts w:ascii="GHEA Grapalat" w:hAnsi="GHEA Grapalat"/>
          <w:b/>
          <w:sz w:val="24"/>
          <w:szCs w:val="24"/>
        </w:rPr>
      </w:pPr>
    </w:p>
    <w:p w:rsidR="008A6499" w:rsidRDefault="008A6499" w:rsidP="00E04FA7">
      <w:pPr>
        <w:pStyle w:val="BodyTextIndent3"/>
        <w:widowControl w:val="0"/>
        <w:spacing w:after="160" w:line="240" w:lineRule="auto"/>
        <w:jc w:val="right"/>
        <w:rPr>
          <w:rFonts w:ascii="GHEA Grapalat" w:hAnsi="GHEA Grapalat"/>
          <w:b/>
          <w:sz w:val="24"/>
          <w:szCs w:val="24"/>
        </w:rPr>
      </w:pPr>
    </w:p>
    <w:p w:rsidR="008A6499" w:rsidRDefault="008A6499" w:rsidP="00E04FA7">
      <w:pPr>
        <w:pStyle w:val="BodyTextIndent3"/>
        <w:widowControl w:val="0"/>
        <w:spacing w:after="160" w:line="240" w:lineRule="auto"/>
        <w:jc w:val="right"/>
        <w:rPr>
          <w:rFonts w:ascii="GHEA Grapalat" w:hAnsi="GHEA Grapalat"/>
          <w:b/>
          <w:sz w:val="24"/>
          <w:szCs w:val="24"/>
          <w:lang w:val="en-US"/>
        </w:rPr>
      </w:pPr>
    </w:p>
    <w:p w:rsidR="00245FA6" w:rsidRDefault="00245FA6" w:rsidP="00E04FA7">
      <w:pPr>
        <w:pStyle w:val="BodyTextIndent3"/>
        <w:widowControl w:val="0"/>
        <w:spacing w:after="160" w:line="240" w:lineRule="auto"/>
        <w:jc w:val="right"/>
        <w:rPr>
          <w:rFonts w:ascii="GHEA Grapalat" w:hAnsi="GHEA Grapalat"/>
          <w:b/>
          <w:sz w:val="24"/>
          <w:szCs w:val="24"/>
          <w:lang w:val="en-US"/>
        </w:rPr>
      </w:pPr>
    </w:p>
    <w:p w:rsidR="00245FA6" w:rsidRDefault="00245FA6" w:rsidP="00E04FA7">
      <w:pPr>
        <w:pStyle w:val="BodyTextIndent3"/>
        <w:widowControl w:val="0"/>
        <w:spacing w:after="160" w:line="240" w:lineRule="auto"/>
        <w:jc w:val="right"/>
        <w:rPr>
          <w:rFonts w:ascii="GHEA Grapalat" w:hAnsi="GHEA Grapalat"/>
          <w:b/>
          <w:sz w:val="24"/>
          <w:szCs w:val="24"/>
          <w:lang w:val="en-US"/>
        </w:rPr>
      </w:pPr>
    </w:p>
    <w:p w:rsidR="00245FA6" w:rsidRDefault="00245FA6" w:rsidP="00E04FA7">
      <w:pPr>
        <w:pStyle w:val="BodyTextIndent3"/>
        <w:widowControl w:val="0"/>
        <w:spacing w:after="160" w:line="240" w:lineRule="auto"/>
        <w:jc w:val="right"/>
        <w:rPr>
          <w:rFonts w:ascii="GHEA Grapalat" w:hAnsi="GHEA Grapalat"/>
          <w:b/>
          <w:sz w:val="24"/>
          <w:szCs w:val="24"/>
          <w:lang w:val="en-US"/>
        </w:rPr>
      </w:pPr>
    </w:p>
    <w:p w:rsidR="00245FA6" w:rsidRPr="00245FA6" w:rsidRDefault="00245FA6" w:rsidP="00E04FA7">
      <w:pPr>
        <w:pStyle w:val="BodyTextIndent3"/>
        <w:widowControl w:val="0"/>
        <w:spacing w:after="160" w:line="240" w:lineRule="auto"/>
        <w:jc w:val="right"/>
        <w:rPr>
          <w:rFonts w:ascii="GHEA Grapalat" w:hAnsi="GHEA Grapalat"/>
          <w:b/>
          <w:sz w:val="24"/>
          <w:szCs w:val="24"/>
          <w:lang w:val="en-US"/>
        </w:rPr>
      </w:pPr>
    </w:p>
    <w:p w:rsidR="00E04FA7" w:rsidRPr="00B138F3" w:rsidRDefault="00E04FA7" w:rsidP="00E04FA7">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AA05DB" w:rsidRPr="005868B7" w:rsidRDefault="00AA05DB" w:rsidP="00AA05DB">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0D6FF5">
        <w:rPr>
          <w:rFonts w:ascii="GHEA Grapalat" w:hAnsi="GHEA Grapalat"/>
          <w:b/>
          <w:sz w:val="24"/>
          <w:szCs w:val="24"/>
        </w:rPr>
        <w:t>2</w:t>
      </w:r>
      <w:r w:rsidRPr="005868B7">
        <w:rPr>
          <w:rFonts w:ascii="GHEA Grapalat" w:hAnsi="GHEA Grapalat"/>
          <w:b/>
          <w:sz w:val="24"/>
          <w:szCs w:val="24"/>
        </w:rPr>
        <w:t>1</w:t>
      </w:r>
      <w:r w:rsidRPr="00077CEB">
        <w:rPr>
          <w:rFonts w:ascii="GHEA Grapalat" w:hAnsi="GHEA Grapalat"/>
          <w:b/>
          <w:sz w:val="24"/>
          <w:szCs w:val="24"/>
        </w:rPr>
        <w:t>/</w:t>
      </w:r>
      <w:r>
        <w:rPr>
          <w:rFonts w:ascii="GHEA Grapalat" w:hAnsi="GHEA Grapalat"/>
          <w:b/>
          <w:sz w:val="24"/>
          <w:szCs w:val="24"/>
        </w:rPr>
        <w:t>1</w:t>
      </w:r>
    </w:p>
    <w:p w:rsidR="00E04FA7" w:rsidRPr="00B138F3" w:rsidRDefault="00E04FA7" w:rsidP="00E04FA7">
      <w:pPr>
        <w:widowControl w:val="0"/>
        <w:spacing w:after="160"/>
        <w:ind w:left="-142" w:firstLine="142"/>
        <w:jc w:val="center"/>
        <w:rPr>
          <w:rFonts w:ascii="GHEA Grapalat" w:hAnsi="GHEA Grapalat"/>
          <w:i/>
        </w:rPr>
      </w:pPr>
    </w:p>
    <w:p w:rsidR="00FA7358" w:rsidRPr="00B138F3" w:rsidRDefault="00FA7358" w:rsidP="00FA73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FA7358" w:rsidRPr="00B138F3" w:rsidRDefault="00FA7358" w:rsidP="00FA7358">
      <w:pPr>
        <w:widowControl w:val="0"/>
        <w:spacing w:after="160"/>
        <w:ind w:left="-142" w:firstLine="142"/>
        <w:jc w:val="center"/>
        <w:rPr>
          <w:rFonts w:ascii="GHEA Grapalat" w:hAnsi="GHEA Grapalat" w:cs="Times Armenian"/>
          <w:b/>
        </w:rPr>
      </w:pPr>
      <w:r w:rsidRPr="00B138F3">
        <w:rPr>
          <w:rFonts w:ascii="GHEA Grapalat" w:hAnsi="GHEA Grapalat"/>
          <w:b/>
        </w:rPr>
        <w:t xml:space="preserve">ПОСТАВКИ ТОВАРА </w:t>
      </w:r>
    </w:p>
    <w:p w:rsidR="00FA7358" w:rsidRPr="005868B7" w:rsidRDefault="00FA7358" w:rsidP="00FA7358">
      <w:pPr>
        <w:widowControl w:val="0"/>
        <w:spacing w:after="160"/>
        <w:ind w:left="-142" w:firstLine="142"/>
        <w:jc w:val="center"/>
        <w:rPr>
          <w:rFonts w:ascii="GHEA Grapalat" w:hAnsi="GHEA Grapalat" w:cs="Sylfaen"/>
        </w:rPr>
      </w:pPr>
      <w:r w:rsidRPr="00B138F3">
        <w:rPr>
          <w:rFonts w:ascii="GHEA Grapalat" w:hAnsi="GHEA Grapalat"/>
          <w:b/>
        </w:rPr>
        <w:t xml:space="preserve">№ </w:t>
      </w:r>
      <w:r w:rsidR="00AA05DB">
        <w:rPr>
          <w:rFonts w:ascii="GHEA Grapalat" w:hAnsi="GHEA Grapalat"/>
          <w:b/>
        </w:rPr>
        <w:t>ЕГС-</w:t>
      </w:r>
      <w:r w:rsidR="00AA05DB" w:rsidRPr="00AA05DB">
        <w:rPr>
          <w:rFonts w:ascii="GHEA Grapalat" w:hAnsi="GHEA Grapalat"/>
          <w:b/>
        </w:rPr>
        <w:t>BMAPDzB</w:t>
      </w:r>
      <w:r w:rsidR="00AA05DB">
        <w:rPr>
          <w:rFonts w:ascii="GHEA Grapalat" w:hAnsi="GHEA Grapalat"/>
          <w:b/>
        </w:rPr>
        <w:t>-</w:t>
      </w:r>
      <w:r w:rsidR="00AA05DB" w:rsidRPr="000D6FF5">
        <w:rPr>
          <w:rFonts w:ascii="GHEA Grapalat" w:hAnsi="GHEA Grapalat"/>
          <w:b/>
        </w:rPr>
        <w:t>2</w:t>
      </w:r>
      <w:r w:rsidR="00AA05DB" w:rsidRPr="005868B7">
        <w:rPr>
          <w:rFonts w:ascii="GHEA Grapalat" w:hAnsi="GHEA Grapalat"/>
          <w:b/>
        </w:rPr>
        <w:t>1</w:t>
      </w:r>
      <w:r w:rsidR="00AA05DB" w:rsidRPr="00077CEB">
        <w:rPr>
          <w:rFonts w:ascii="GHEA Grapalat" w:hAnsi="GHEA Grapalat"/>
          <w:b/>
        </w:rPr>
        <w:t>/</w:t>
      </w:r>
      <w:r w:rsidR="00AA05DB">
        <w:rPr>
          <w:rFonts w:ascii="GHEA Grapalat" w:hAnsi="GHEA Grapalat"/>
          <w:b/>
        </w:rPr>
        <w:t>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A7358" w:rsidRPr="00B138F3" w:rsidTr="00C63164">
        <w:tc>
          <w:tcPr>
            <w:tcW w:w="4643" w:type="dxa"/>
          </w:tcPr>
          <w:p w:rsidR="00FA7358" w:rsidRPr="00534488" w:rsidRDefault="00FA7358" w:rsidP="00C63164">
            <w:pPr>
              <w:widowControl w:val="0"/>
              <w:spacing w:after="160"/>
              <w:rPr>
                <w:rFonts w:ascii="GHEA Grapalat" w:hAnsi="GHEA Grapalat" w:cs="Sylfaen"/>
                <w:lang w:val="en-US"/>
              </w:rPr>
            </w:pPr>
            <w:r w:rsidRPr="00C90F08">
              <w:rPr>
                <w:rFonts w:ascii="GHEA Grapalat" w:hAnsi="GHEA Grapalat"/>
              </w:rPr>
              <w:tab/>
            </w:r>
            <w:r w:rsidRPr="00B138F3">
              <w:rPr>
                <w:rFonts w:ascii="GHEA Grapalat" w:hAnsi="GHEA Grapalat"/>
              </w:rPr>
              <w:t>Г</w:t>
            </w:r>
            <w:r>
              <w:rPr>
                <w:rFonts w:ascii="GHEA Grapalat" w:hAnsi="GHEA Grapalat"/>
                <w:lang w:val="en-US"/>
              </w:rPr>
              <w:t xml:space="preserve">. </w:t>
            </w:r>
            <w:proofErr w:type="spellStart"/>
            <w:r>
              <w:rPr>
                <w:rFonts w:ascii="GHEA Grapalat" w:hAnsi="GHEA Grapalat"/>
                <w:lang w:val="en-US"/>
              </w:rPr>
              <w:t>Ереван</w:t>
            </w:r>
            <w:proofErr w:type="spellEnd"/>
          </w:p>
        </w:tc>
        <w:tc>
          <w:tcPr>
            <w:tcW w:w="4643" w:type="dxa"/>
          </w:tcPr>
          <w:p w:rsidR="00FA7358" w:rsidRPr="00B138F3" w:rsidRDefault="00FA7358" w:rsidP="00FA7358">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Pr>
                <w:rFonts w:ascii="GHEA Grapalat" w:hAnsi="GHEA Grapalat"/>
                <w:lang w:val="en-US"/>
              </w:rPr>
              <w:t>21</w:t>
            </w:r>
            <w:r w:rsidRPr="00B138F3">
              <w:rPr>
                <w:rFonts w:ascii="GHEA Grapalat" w:hAnsi="GHEA Grapalat"/>
              </w:rPr>
              <w:t>г.</w:t>
            </w:r>
          </w:p>
        </w:tc>
      </w:tr>
    </w:tbl>
    <w:p w:rsidR="00FA7358" w:rsidRPr="00B138F3" w:rsidRDefault="00FA7358" w:rsidP="00FA7358">
      <w:pPr>
        <w:widowControl w:val="0"/>
        <w:tabs>
          <w:tab w:val="left" w:pos="720"/>
          <w:tab w:val="left" w:pos="1440"/>
          <w:tab w:val="left" w:pos="8865"/>
        </w:tabs>
        <w:spacing w:after="160"/>
        <w:jc w:val="center"/>
        <w:rPr>
          <w:rFonts w:ascii="GHEA Grapalat" w:hAnsi="GHEA Grapalat" w:cs="Sylfaen"/>
        </w:rPr>
      </w:pPr>
    </w:p>
    <w:p w:rsidR="00FA7358" w:rsidRPr="00B138F3" w:rsidRDefault="00FA7358" w:rsidP="00FA73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FA7358" w:rsidRPr="00B138F3" w:rsidRDefault="00FA7358" w:rsidP="00FA7358">
      <w:pPr>
        <w:widowControl w:val="0"/>
        <w:spacing w:after="160"/>
        <w:ind w:firstLine="709"/>
        <w:jc w:val="both"/>
        <w:rPr>
          <w:rFonts w:ascii="GHEA Grapalat" w:hAnsi="GHEA Grapalat"/>
          <w:b/>
        </w:rPr>
      </w:pPr>
    </w:p>
    <w:p w:rsidR="00FA7358" w:rsidRPr="00B138F3" w:rsidRDefault="00FA7358" w:rsidP="00FA73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FA7358" w:rsidRPr="00C90F08" w:rsidRDefault="00FA7358" w:rsidP="00FA7358">
      <w:pPr>
        <w:widowControl w:val="0"/>
        <w:tabs>
          <w:tab w:val="left" w:pos="1134"/>
        </w:tabs>
        <w:spacing w:after="160" w:line="360" w:lineRule="auto"/>
        <w:ind w:firstLine="567"/>
        <w:jc w:val="both"/>
        <w:rPr>
          <w:rFonts w:ascii="GHEA Grapalat" w:hAnsi="GHEA Grapalat"/>
        </w:rPr>
      </w:pPr>
      <w:r w:rsidRPr="007F0044">
        <w:rPr>
          <w:rFonts w:ascii="GHEA Grapalat" w:hAnsi="GHEA Grapalat"/>
          <w:spacing w:val="-4"/>
        </w:rPr>
        <w:t>1.1.</w:t>
      </w:r>
      <w:r w:rsidRPr="007F0044">
        <w:rPr>
          <w:rFonts w:ascii="GHEA Grapalat" w:hAnsi="GHEA Grapalat"/>
          <w:spacing w:val="-4"/>
        </w:rPr>
        <w:tab/>
        <w:t>Продавец обязуется в установленном настоящим Договором (далее — договор) порядке, объемах, сроки и по адресу поставить Покупателю товар</w:t>
      </w:r>
      <w:r w:rsidRPr="00016450">
        <w:rPr>
          <w:rFonts w:ascii="GHEA Grapalat" w:hAnsi="GHEA Grapalat"/>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Pr>
          <w:rFonts w:ascii="GHEA Grapalat" w:hAnsi="GHEA Grapalat"/>
        </w:rPr>
        <w:t>нять товар и заплатить за него.</w:t>
      </w:r>
    </w:p>
    <w:p w:rsidR="00FA7358" w:rsidRPr="00C90F08" w:rsidRDefault="00FA7358" w:rsidP="00FA7358">
      <w:pPr>
        <w:widowControl w:val="0"/>
        <w:tabs>
          <w:tab w:val="left" w:pos="1134"/>
        </w:tabs>
        <w:spacing w:after="160" w:line="360" w:lineRule="auto"/>
        <w:ind w:firstLine="567"/>
        <w:jc w:val="both"/>
        <w:rPr>
          <w:rFonts w:ascii="GHEA Grapalat" w:hAnsi="GHEA Grapalat"/>
        </w:rPr>
      </w:pPr>
      <w:r w:rsidRPr="00C90F08">
        <w:rPr>
          <w:rFonts w:ascii="GHEA Grapalat" w:hAnsi="GHEA Grapalat"/>
        </w:rPr>
        <w:t>1.2 Условия настоящего договора не могут противоречить положениям Закона Республики Армения «О закупках» (далее именуемого «Закон») и Постановлению Правительства № 526-</w:t>
      </w:r>
      <w:r w:rsidRPr="006756EB">
        <w:rPr>
          <w:rFonts w:ascii="GHEA Grapalat" w:hAnsi="GHEA Grapalat"/>
          <w:lang w:val="en-US"/>
        </w:rPr>
        <w:t>N</w:t>
      </w:r>
      <w:r w:rsidRPr="00C90F08">
        <w:rPr>
          <w:rFonts w:ascii="GHEA Grapalat" w:hAnsi="GHEA Grapalat"/>
        </w:rPr>
        <w:t xml:space="preserve"> от 4 мая 2017 г. (далее именуемому «Постановление»). В случае противоречия с настоящим Договором предпочтение будет дано положениям Закона и Постановлению.</w:t>
      </w:r>
    </w:p>
    <w:p w:rsidR="00FA7358" w:rsidRDefault="00FA7358" w:rsidP="00FA7358">
      <w:pPr>
        <w:widowControl w:val="0"/>
        <w:tabs>
          <w:tab w:val="left" w:pos="1134"/>
        </w:tabs>
        <w:spacing w:after="160"/>
        <w:jc w:val="both"/>
        <w:rPr>
          <w:rFonts w:ascii="GHEA Grapalat" w:hAnsi="GHEA Grapalat" w:cs="Sylfaen"/>
        </w:rPr>
      </w:pPr>
      <w:r w:rsidRPr="00C90F08">
        <w:rPr>
          <w:rFonts w:ascii="GHEA Grapalat" w:hAnsi="GHEA Grapalat"/>
        </w:rPr>
        <w:t xml:space="preserve">       1.3. Основанием для подписания этого договора послужили пункт 1 статьи 18, часть </w:t>
      </w:r>
      <w:r w:rsidR="004B0F98" w:rsidRPr="004B0F98">
        <w:rPr>
          <w:rFonts w:ascii="GHEA Grapalat" w:hAnsi="GHEA Grapalat"/>
        </w:rPr>
        <w:t>2</w:t>
      </w:r>
      <w:r w:rsidRPr="00C90F08">
        <w:rPr>
          <w:rFonts w:ascii="GHEA Grapalat" w:hAnsi="GHEA Grapalat"/>
        </w:rPr>
        <w:t xml:space="preserve"> Закона</w:t>
      </w:r>
      <w:r w:rsidR="004B0F98" w:rsidRPr="004B0F98">
        <w:rPr>
          <w:rFonts w:ascii="GHEA Grapalat" w:hAnsi="GHEA Grapalat"/>
        </w:rPr>
        <w:t xml:space="preserve"> и</w:t>
      </w:r>
      <w:r w:rsidRPr="00C90F08">
        <w:rPr>
          <w:rFonts w:ascii="GHEA Grapalat" w:hAnsi="GHEA Grapalat"/>
        </w:rPr>
        <w:t xml:space="preserve"> </w:t>
      </w:r>
      <w:r w:rsidR="004B0F98">
        <w:rPr>
          <w:rFonts w:ascii="GHEA Grapalat" w:hAnsi="GHEA Grapalat"/>
        </w:rPr>
        <w:t>г</w:t>
      </w:r>
      <w:r w:rsidR="004B0F98" w:rsidRPr="004B0F98">
        <w:rPr>
          <w:rFonts w:ascii="GHEA Grapalat" w:hAnsi="GHEA Grapalat"/>
        </w:rPr>
        <w:t xml:space="preserve">лавы </w:t>
      </w:r>
      <w:r w:rsidR="004B0F98" w:rsidRPr="00E45A0E">
        <w:rPr>
          <w:rFonts w:ascii="Arial" w:hAnsi="Arial"/>
          <w:sz w:val="20"/>
          <w:lang w:val="hy-AM"/>
        </w:rPr>
        <w:t>II</w:t>
      </w:r>
      <w:r w:rsidR="004B0F98" w:rsidRPr="00E45A0E">
        <w:rPr>
          <w:rFonts w:ascii="Arial LatArm" w:hAnsi="Arial LatArm"/>
          <w:sz w:val="20"/>
          <w:lang w:val="hy-AM"/>
        </w:rPr>
        <w:t>-VIII</w:t>
      </w:r>
      <w:r w:rsidR="004B0F98" w:rsidRPr="00C90F08">
        <w:rPr>
          <w:rFonts w:ascii="GHEA Grapalat" w:hAnsi="GHEA Grapalat"/>
        </w:rPr>
        <w:t xml:space="preserve"> </w:t>
      </w:r>
      <w:r w:rsidRPr="00C90F08">
        <w:rPr>
          <w:rFonts w:ascii="GHEA Grapalat" w:hAnsi="GHEA Grapalat"/>
        </w:rPr>
        <w:t xml:space="preserve">Постановлении и </w:t>
      </w:r>
      <w:r>
        <w:rPr>
          <w:rFonts w:ascii="GHEA Grapalat" w:hAnsi="GHEA Grapalat"/>
        </w:rPr>
        <w:t>решение  оценочной комиссии  20</w:t>
      </w:r>
      <w:r w:rsidRPr="005868B7">
        <w:rPr>
          <w:rFonts w:ascii="GHEA Grapalat" w:hAnsi="GHEA Grapalat"/>
        </w:rPr>
        <w:t>21</w:t>
      </w:r>
      <w:r w:rsidRPr="00C90F08">
        <w:rPr>
          <w:rFonts w:ascii="GHEA Grapalat" w:hAnsi="GHEA Grapalat"/>
        </w:rPr>
        <w:t xml:space="preserve"> года о признании выбранного участника / Протокол № ___, ___.</w:t>
      </w:r>
      <w:r w:rsidRPr="00C9119F">
        <w:rPr>
          <w:rFonts w:ascii="GHEA Grapalat" w:hAnsi="GHEA Grapalat"/>
          <w:b/>
        </w:rPr>
        <w:t xml:space="preserve"> </w:t>
      </w:r>
      <w:r w:rsidRPr="00C05393">
        <w:rPr>
          <w:rFonts w:ascii="GHEA Grapalat" w:hAnsi="GHEA Grapalat" w:cs="GHEA Grapalat"/>
          <w:b/>
        </w:rPr>
        <w:br/>
      </w:r>
      <w:r w:rsidRPr="00C90F08">
        <w:rPr>
          <w:rFonts w:ascii="GHEA Grapalat" w:hAnsi="GHEA Grapalat"/>
        </w:rPr>
        <w:t xml:space="preserve">     1.4 Продавец </w:t>
      </w:r>
      <w:r w:rsidRPr="007D79C8">
        <w:rPr>
          <w:rFonts w:ascii="GHEA Grapalat" w:hAnsi="GHEA Grapalat"/>
        </w:rPr>
        <w:t xml:space="preserve">предоставил обеспечение исполнения договора в виде </w:t>
      </w:r>
      <w:r>
        <w:rPr>
          <w:rFonts w:ascii="GHEA Grapalat" w:hAnsi="GHEA Grapalat"/>
        </w:rPr>
        <w:t>--------------------</w:t>
      </w:r>
      <w:r w:rsidRPr="007D79C8">
        <w:rPr>
          <w:rFonts w:ascii="GHEA Grapalat" w:hAnsi="GHEA Grapalat"/>
        </w:rPr>
        <w:t xml:space="preserve"> в размере 10% от цены договора.</w:t>
      </w:r>
      <w:r w:rsidRPr="004E214E">
        <w:t xml:space="preserve"> </w:t>
      </w:r>
      <w:r w:rsidRPr="004E214E">
        <w:rPr>
          <w:rFonts w:ascii="GHEA Grapalat" w:hAnsi="GHEA Grapalat"/>
        </w:rPr>
        <w:t xml:space="preserve">а также </w:t>
      </w:r>
      <w:r w:rsidRPr="008C5F2A">
        <w:rPr>
          <w:rFonts w:ascii="GHEA Grapalat" w:hAnsi="GHEA Grapalat"/>
        </w:rPr>
        <w:t>обеспечения квалификации</w:t>
      </w:r>
      <w:r w:rsidRPr="004E214E">
        <w:rPr>
          <w:rFonts w:ascii="GHEA Grapalat" w:hAnsi="GHEA Grapalat"/>
        </w:rPr>
        <w:t xml:space="preserve"> </w:t>
      </w:r>
      <w:r w:rsidRPr="007D79C8">
        <w:rPr>
          <w:rFonts w:ascii="GHEA Grapalat" w:hAnsi="GHEA Grapalat"/>
        </w:rPr>
        <w:t xml:space="preserve">в виде </w:t>
      </w:r>
      <w:r w:rsidRPr="004E214E">
        <w:rPr>
          <w:rFonts w:ascii="GHEA Grapalat" w:hAnsi="GHEA Grapalat"/>
        </w:rPr>
        <w:t>-------------------------- 100% от цены контракта.</w:t>
      </w:r>
    </w:p>
    <w:p w:rsidR="00FA7358" w:rsidRPr="00C90F08" w:rsidRDefault="00FA7358" w:rsidP="00FA7358">
      <w:pPr>
        <w:widowControl w:val="0"/>
        <w:tabs>
          <w:tab w:val="left" w:pos="1134"/>
        </w:tabs>
        <w:spacing w:after="160" w:line="360" w:lineRule="auto"/>
        <w:jc w:val="both"/>
        <w:rPr>
          <w:rFonts w:ascii="GHEA Grapalat" w:hAnsi="GHEA Grapalat"/>
        </w:rPr>
      </w:pPr>
      <w:r w:rsidRPr="00C90F08">
        <w:rPr>
          <w:rFonts w:ascii="Sylfaen" w:hAnsi="Sylfaen"/>
          <w:sz w:val="20"/>
          <w:szCs w:val="22"/>
        </w:rPr>
        <w:lastRenderedPageBreak/>
        <w:t xml:space="preserve">1.5 </w:t>
      </w:r>
      <w:r w:rsidRPr="00C90F08">
        <w:rPr>
          <w:rFonts w:ascii="GHEA Grapalat" w:hAnsi="GHEA Grapalat"/>
        </w:rPr>
        <w:t>Поставка производиться на основании заявки товара от Покупателя, согласно количеству заказа. Срок первого этапа поставки товара устанавливаться в 20 календарных дней, расчет срока которого осуществляется со деня  вступления в силу предусмотренных договором условий прав и обязанностей сторон, если только выбранный участник не согласен доставить товар в более короткий срок. На следующих этапах сроки поставки осуществляется не позднее 5 рабочих дней с даты подачи заявки.</w:t>
      </w:r>
    </w:p>
    <w:p w:rsidR="00FA7358" w:rsidRPr="00C90F08" w:rsidRDefault="00FA7358" w:rsidP="00FA7358">
      <w:pPr>
        <w:jc w:val="both"/>
        <w:rPr>
          <w:rFonts w:ascii="Sylfaen" w:hAnsi="Sylfaen"/>
          <w:sz w:val="20"/>
          <w:szCs w:val="22"/>
        </w:rPr>
      </w:pPr>
    </w:p>
    <w:p w:rsidR="00FA7358" w:rsidRPr="00C90F08" w:rsidRDefault="00FA7358" w:rsidP="00FA7358">
      <w:pPr>
        <w:widowControl w:val="0"/>
        <w:tabs>
          <w:tab w:val="left" w:pos="1134"/>
        </w:tabs>
        <w:spacing w:after="160" w:line="360" w:lineRule="auto"/>
        <w:jc w:val="both"/>
        <w:rPr>
          <w:rFonts w:ascii="GHEA Grapalat" w:hAnsi="GHEA Grapalat" w:cs="Times Armenian"/>
        </w:rPr>
      </w:pPr>
      <w:r w:rsidRPr="00C90F08">
        <w:rPr>
          <w:rFonts w:ascii="GHEA Grapalat" w:hAnsi="GHEA Grapalat" w:cs="Times Armenian"/>
        </w:rPr>
        <w:t xml:space="preserve">    1,6  Продавец товар доставляет на склад покупателя, расположенный в г. Ереван, ул Масис 102.</w:t>
      </w:r>
    </w:p>
    <w:p w:rsidR="00FA7358" w:rsidRPr="00B138F3" w:rsidRDefault="00FA7358" w:rsidP="00FA7358">
      <w:pPr>
        <w:widowControl w:val="0"/>
        <w:spacing w:after="160"/>
        <w:ind w:firstLine="709"/>
        <w:jc w:val="both"/>
        <w:rPr>
          <w:rFonts w:ascii="GHEA Grapalat" w:hAnsi="GHEA Grapalat" w:cs="Times Armenian"/>
        </w:rPr>
      </w:pPr>
    </w:p>
    <w:p w:rsidR="00FA7358" w:rsidRPr="00B138F3" w:rsidRDefault="00FA7358" w:rsidP="00FA73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FA7358" w:rsidRPr="00B138F3" w:rsidRDefault="00FA7358" w:rsidP="00FA7358">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Pr="00C90F08">
        <w:rPr>
          <w:rFonts w:ascii="GHEA Grapalat" w:hAnsi="GHEA Grapalat"/>
        </w:rPr>
        <w:t>7</w:t>
      </w:r>
      <w:r w:rsidRPr="00B138F3">
        <w:rPr>
          <w:rFonts w:ascii="GHEA Grapalat" w:hAnsi="GHEA Grapalat"/>
        </w:rPr>
        <w:t xml:space="preserve"> дней.</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FA7358" w:rsidRPr="00B138F3" w:rsidRDefault="00FA7358" w:rsidP="00FA7358">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FA7358" w:rsidRPr="00B138F3" w:rsidRDefault="00FA7358" w:rsidP="00FA7358">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FA7358" w:rsidRPr="00B138F3" w:rsidRDefault="00FA7358" w:rsidP="00FA7358">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FA7358" w:rsidRPr="00B138F3" w:rsidRDefault="00FA7358" w:rsidP="00FA7358">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FA7358" w:rsidRPr="00B138F3" w:rsidRDefault="00FA7358" w:rsidP="00FA7358">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FA7358" w:rsidRPr="00B138F3" w:rsidRDefault="00FA7358" w:rsidP="00FA73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FA7358" w:rsidRPr="00B138F3" w:rsidRDefault="00FA7358" w:rsidP="00FA7358">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FA7358" w:rsidRPr="00B138F3" w:rsidRDefault="00FA7358" w:rsidP="00FA7358">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FA7358" w:rsidRPr="00B138F3" w:rsidRDefault="00FA7358" w:rsidP="00FA7358">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FA7358" w:rsidRPr="00B138F3" w:rsidRDefault="00FA7358" w:rsidP="00FA7358">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сроки поставки товара нарушены более чем на </w:t>
      </w:r>
      <w:r w:rsidRPr="00C90F08">
        <w:rPr>
          <w:rFonts w:ascii="GHEA Grapalat" w:hAnsi="GHEA Grapalat"/>
        </w:rPr>
        <w:t>7</w:t>
      </w:r>
      <w:r w:rsidRPr="00B138F3">
        <w:rPr>
          <w:rFonts w:ascii="GHEA Grapalat" w:hAnsi="GHEA Grapalat"/>
        </w:rPr>
        <w:t xml:space="preserve"> дней;</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FA7358" w:rsidRPr="00B138F3" w:rsidRDefault="00FA7358" w:rsidP="00FA7358">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 xml:space="preserve">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w:t>
      </w:r>
      <w:r w:rsidRPr="00B138F3">
        <w:rPr>
          <w:rFonts w:ascii="GHEA Grapalat" w:hAnsi="GHEA Grapalat"/>
        </w:rPr>
        <w:lastRenderedPageBreak/>
        <w:t>должно было быть выявлено, исходя из характера и значения товара.</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FA7358" w:rsidRPr="00B138F3" w:rsidRDefault="00FA7358" w:rsidP="00FA7358">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FA7358" w:rsidRPr="00B138F3" w:rsidRDefault="00FA7358" w:rsidP="00FA7358">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FA7358" w:rsidRPr="00B138F3" w:rsidRDefault="00FA7358" w:rsidP="00FA7358">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FA7358" w:rsidRPr="00B138F3" w:rsidRDefault="00FA7358" w:rsidP="00FA7358">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A7358" w:rsidRPr="00B138F3" w:rsidRDefault="00FA7358" w:rsidP="00FA73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FA7358" w:rsidRPr="00B138F3" w:rsidRDefault="00FA7358" w:rsidP="00FA7358">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13"/>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FA7358" w:rsidRPr="00B138F3" w:rsidRDefault="00FA7358" w:rsidP="00FA73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FA7358" w:rsidRPr="00016450" w:rsidRDefault="00FA7358" w:rsidP="00FA7358">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Pr="00C90F08">
        <w:rPr>
          <w:rFonts w:ascii="GHEA Grapalat" w:hAnsi="GHEA Grapalat"/>
        </w:rPr>
        <w:t>2</w:t>
      </w:r>
      <w:r w:rsidRPr="006C6AFF">
        <w:rPr>
          <w:rFonts w:ascii="GHEA Grapalat" w:hAnsi="GHEA Grapalat"/>
        </w:rPr>
        <w:t>.</w:t>
      </w:r>
      <w:r w:rsidRPr="006C6AFF">
        <w:rPr>
          <w:rFonts w:ascii="GHEA Grapalat" w:hAnsi="GHEA Grapalat"/>
        </w:rPr>
        <w:tab/>
      </w:r>
      <w:r w:rsidRPr="0001645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приема-передачи</w:t>
      </w:r>
      <w:r w:rsidRPr="00C90F08">
        <w:rPr>
          <w:rFonts w:ascii="GHEA Grapalat" w:hAnsi="GHEA Grapalat"/>
        </w:rPr>
        <w:t>.</w:t>
      </w:r>
      <w:r w:rsidRPr="00016450">
        <w:rPr>
          <w:rFonts w:ascii="GHEA Grapalat" w:hAnsi="GHEA Grapalat"/>
        </w:rPr>
        <w:t xml:space="preserve">  </w:t>
      </w:r>
      <w:r w:rsidRPr="007F5FB4">
        <w:rPr>
          <w:rFonts w:ascii="GHEA Grapalat" w:hAnsi="GHEA Grapalat"/>
        </w:rPr>
        <w:t>Оплата производится в течени</w:t>
      </w:r>
      <w:r w:rsidRPr="00C90F08">
        <w:rPr>
          <w:rFonts w:ascii="GHEA Grapalat" w:hAnsi="GHEA Grapalat"/>
        </w:rPr>
        <w:t>и</w:t>
      </w:r>
      <w:r w:rsidRPr="007F5FB4">
        <w:rPr>
          <w:rFonts w:ascii="GHEA Grapalat" w:hAnsi="GHEA Grapalat"/>
        </w:rPr>
        <w:t xml:space="preserve"> 20 (двадцати) банковских дней </w:t>
      </w:r>
      <w:r w:rsidRPr="0095542C">
        <w:rPr>
          <w:rFonts w:ascii="GHEA Grapalat" w:hAnsi="GHEA Grapalat"/>
        </w:rPr>
        <w:t xml:space="preserve">с момента принятия </w:t>
      </w:r>
      <w:r w:rsidRPr="007F5FB4">
        <w:rPr>
          <w:rFonts w:ascii="GHEA Grapalat" w:hAnsi="GHEA Grapalat"/>
        </w:rPr>
        <w:t>товара</w:t>
      </w:r>
      <w:r w:rsidRPr="0095542C">
        <w:rPr>
          <w:rFonts w:ascii="GHEA Grapalat" w:hAnsi="GHEA Grapalat"/>
        </w:rPr>
        <w:t xml:space="preserve"> </w:t>
      </w:r>
      <w:r w:rsidRPr="00E952A4">
        <w:rPr>
          <w:rFonts w:ascii="GHEA Grapalat" w:hAnsi="GHEA Grapalat"/>
        </w:rPr>
        <w:t>П</w:t>
      </w:r>
      <w:r w:rsidRPr="0095542C">
        <w:rPr>
          <w:rFonts w:ascii="GHEA Grapalat" w:hAnsi="GHEA Grapalat"/>
        </w:rPr>
        <w:t>окупателем</w:t>
      </w:r>
      <w:r w:rsidRPr="00016450">
        <w:rPr>
          <w:rFonts w:ascii="GHEA Grapalat" w:hAnsi="GHEA Grapalat"/>
        </w:rPr>
        <w:t xml:space="preserve">(Приложение № </w:t>
      </w:r>
      <w:r w:rsidRPr="00C90F08">
        <w:rPr>
          <w:rFonts w:ascii="GHEA Grapalat" w:hAnsi="GHEA Grapalat"/>
        </w:rPr>
        <w:t>2</w:t>
      </w:r>
      <w:r w:rsidRPr="00016450">
        <w:rPr>
          <w:rFonts w:ascii="GHEA Grapalat" w:hAnsi="GHEA Grapalat"/>
        </w:rPr>
        <w:t>)</w:t>
      </w:r>
      <w:r w:rsidRPr="007F5FB4">
        <w:rPr>
          <w:rFonts w:ascii="GHEA Grapalat" w:hAnsi="GHEA Grapalat"/>
        </w:rPr>
        <w:t>.</w:t>
      </w:r>
    </w:p>
    <w:p w:rsidR="00FA7358" w:rsidRPr="00B138F3" w:rsidRDefault="00FA7358" w:rsidP="00FA7358">
      <w:pPr>
        <w:widowControl w:val="0"/>
        <w:spacing w:after="160"/>
        <w:ind w:firstLine="720"/>
        <w:jc w:val="both"/>
        <w:rPr>
          <w:rFonts w:ascii="GHEA Grapalat" w:hAnsi="GHEA Grapalat" w:cs="Sylfaen"/>
          <w:i/>
          <w:u w:val="single"/>
          <w:lang w:val="hy-AM"/>
        </w:rPr>
      </w:pPr>
    </w:p>
    <w:p w:rsidR="00FA7358" w:rsidRPr="00B138F3" w:rsidRDefault="00FA7358" w:rsidP="00FA73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FA7358" w:rsidRDefault="00FA7358" w:rsidP="00FA7358">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FA7358" w:rsidRPr="00B138F3" w:rsidRDefault="00FA7358" w:rsidP="00FA7358">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FootnoteReference"/>
          <w:rFonts w:ascii="GHEA Grapalat" w:hAnsi="GHEA Grapalat"/>
        </w:rPr>
        <w:footnoteReference w:customMarkFollows="1" w:id="14"/>
        <w:t>19</w:t>
      </w:r>
      <w:r w:rsidRPr="00B138F3">
        <w:rPr>
          <w:rFonts w:ascii="GHEA Grapalat" w:hAnsi="GHEA Grapalat"/>
        </w:rPr>
        <w:t>.</w:t>
      </w:r>
    </w:p>
    <w:p w:rsidR="00FA7358" w:rsidRPr="00B138F3" w:rsidRDefault="00FA7358" w:rsidP="00FA7358">
      <w:pPr>
        <w:widowControl w:val="0"/>
        <w:tabs>
          <w:tab w:val="left" w:pos="1134"/>
        </w:tabs>
        <w:spacing w:after="160"/>
        <w:ind w:firstLine="567"/>
        <w:jc w:val="both"/>
        <w:rPr>
          <w:rFonts w:ascii="GHEA Grapalat" w:hAnsi="GHEA Grapalat"/>
        </w:rPr>
      </w:pPr>
    </w:p>
    <w:p w:rsidR="00FA7358" w:rsidRPr="00B138F3" w:rsidRDefault="00FA7358" w:rsidP="00FA7358">
      <w:pPr>
        <w:widowControl w:val="0"/>
        <w:spacing w:after="160"/>
        <w:jc w:val="center"/>
        <w:rPr>
          <w:rFonts w:ascii="GHEA Grapalat" w:hAnsi="GHEA Grapalat"/>
          <w:b/>
        </w:rPr>
      </w:pPr>
      <w:r w:rsidRPr="00B138F3">
        <w:rPr>
          <w:rFonts w:ascii="GHEA Grapalat" w:hAnsi="GHEA Grapalat"/>
          <w:b/>
        </w:rPr>
        <w:t>5. ПЕРЕДАЧА И ПРИЕМ ТОВАРА</w:t>
      </w:r>
    </w:p>
    <w:p w:rsidR="00FA7358" w:rsidRPr="00B138F3" w:rsidRDefault="00FA7358" w:rsidP="00FA73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FA7358" w:rsidRDefault="00FA7358" w:rsidP="00FA7358">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C90F08">
        <w:rPr>
          <w:rFonts w:ascii="GHEA Grapalat" w:hAnsi="GHEA Grapalat"/>
        </w:rPr>
        <w:t xml:space="preserve">2 </w:t>
      </w:r>
      <w:r>
        <w:rPr>
          <w:rFonts w:ascii="GHEA Grapalat" w:hAnsi="GHEA Grapalat"/>
        </w:rPr>
        <w:t xml:space="preserve">экземпляр акта приема-передачи (Приложение № 3). </w:t>
      </w:r>
    </w:p>
    <w:p w:rsidR="00FA7358" w:rsidRDefault="00FA7358" w:rsidP="00FA7358">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FA7358" w:rsidRDefault="00FA7358" w:rsidP="00FA735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FA7358" w:rsidRDefault="00FA7358" w:rsidP="00FA735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FA7358" w:rsidRDefault="00FA7358" w:rsidP="00FA7358">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 xml:space="preserve">Покупатель в течение </w:t>
      </w:r>
      <w:r w:rsidRPr="00C90F08">
        <w:rPr>
          <w:rFonts w:ascii="GHEA Grapalat" w:hAnsi="GHEA Grapalat"/>
        </w:rPr>
        <w:t>5</w:t>
      </w:r>
      <w:r>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FA7358" w:rsidRDefault="00FA7358" w:rsidP="00FA735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FA7358" w:rsidRDefault="00FA7358" w:rsidP="00FA7358">
      <w:pPr>
        <w:widowControl w:val="0"/>
        <w:tabs>
          <w:tab w:val="left" w:pos="1134"/>
        </w:tabs>
        <w:spacing w:after="160"/>
        <w:ind w:firstLine="567"/>
        <w:jc w:val="both"/>
        <w:rPr>
          <w:rFonts w:ascii="GHEA Grapalat" w:hAnsi="GHEA Grapalat"/>
        </w:rPr>
      </w:pPr>
    </w:p>
    <w:p w:rsidR="00FA7358" w:rsidRPr="00B138F3" w:rsidRDefault="00FA7358" w:rsidP="00FA7358">
      <w:pPr>
        <w:widowControl w:val="0"/>
        <w:spacing w:after="160"/>
        <w:jc w:val="center"/>
        <w:rPr>
          <w:rFonts w:ascii="GHEA Grapalat" w:hAnsi="GHEA Grapalat"/>
          <w:b/>
        </w:rPr>
      </w:pPr>
      <w:r w:rsidRPr="00B138F3">
        <w:rPr>
          <w:rFonts w:ascii="GHEA Grapalat" w:hAnsi="GHEA Grapalat"/>
          <w:b/>
        </w:rPr>
        <w:t>6. ОТВЕТСТВЕННОСТЬ СТОРОН</w:t>
      </w:r>
    </w:p>
    <w:p w:rsidR="00FA7358" w:rsidRPr="00B138F3" w:rsidRDefault="00FA7358" w:rsidP="00FA7358">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FA7358" w:rsidRPr="00B138F3" w:rsidRDefault="00FA7358" w:rsidP="00FA7358">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FA7358" w:rsidRPr="00B138F3" w:rsidRDefault="00FA7358" w:rsidP="00FA7358">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FootnoteReference"/>
          <w:rFonts w:ascii="GHEA Grapalat" w:hAnsi="GHEA Grapalat"/>
        </w:rPr>
        <w:footnoteReference w:customMarkFollows="1" w:id="15"/>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w:t>
      </w:r>
      <w:r w:rsidRPr="00B138F3">
        <w:rPr>
          <w:rFonts w:ascii="GHEA Grapalat" w:hAnsi="GHEA Grapalat"/>
        </w:rPr>
        <w:lastRenderedPageBreak/>
        <w:t>штраф рассчитывается также при выполнении поставки товара в срок, установленный настоящим договором, но в случае его непринятия заказчиком</w:t>
      </w:r>
    </w:p>
    <w:p w:rsidR="00FA7358" w:rsidRPr="00B138F3" w:rsidRDefault="00FA7358" w:rsidP="00FA7358">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FA7358" w:rsidRPr="00B138F3" w:rsidRDefault="00FA7358" w:rsidP="00FA7358">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FA7358" w:rsidRPr="00B138F3" w:rsidRDefault="00FA7358" w:rsidP="00FA7358">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A7358" w:rsidRPr="00B138F3" w:rsidRDefault="00FA7358" w:rsidP="00FA7358">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FA7358" w:rsidRPr="00B138F3" w:rsidRDefault="00FA7358" w:rsidP="00FA7358">
      <w:pPr>
        <w:rPr>
          <w:rFonts w:ascii="GHEA Grapalat" w:hAnsi="GHEA Grapalat"/>
          <w:lang w:val="hy-AM"/>
        </w:rPr>
      </w:pPr>
    </w:p>
    <w:p w:rsidR="00FA7358" w:rsidRPr="00B138F3" w:rsidRDefault="00FA7358" w:rsidP="00FA73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FA7358" w:rsidRPr="00B138F3" w:rsidRDefault="00FA7358" w:rsidP="00FA73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A7358" w:rsidRPr="00B138F3" w:rsidRDefault="00FA7358" w:rsidP="00FA7358">
      <w:pPr>
        <w:widowControl w:val="0"/>
        <w:spacing w:after="160"/>
        <w:jc w:val="center"/>
        <w:rPr>
          <w:rFonts w:ascii="GHEA Grapalat" w:hAnsi="GHEA Grapalat"/>
          <w:lang w:val="hy-AM"/>
        </w:rPr>
      </w:pPr>
    </w:p>
    <w:p w:rsidR="00FA7358" w:rsidRPr="00016450" w:rsidRDefault="00FA7358" w:rsidP="00FA7358">
      <w:pPr>
        <w:widowControl w:val="0"/>
        <w:spacing w:after="160" w:line="360" w:lineRule="auto"/>
        <w:jc w:val="center"/>
        <w:rPr>
          <w:rFonts w:ascii="GHEA Grapalat" w:hAnsi="GHEA Grapalat"/>
          <w:b/>
        </w:rPr>
      </w:pPr>
      <w:r w:rsidRPr="00016450">
        <w:rPr>
          <w:rFonts w:ascii="GHEA Grapalat" w:hAnsi="GHEA Grapalat"/>
          <w:b/>
        </w:rPr>
        <w:t>8. ИНЫЕ УСЛОВИЯ</w:t>
      </w:r>
    </w:p>
    <w:p w:rsidR="00FA7358" w:rsidRPr="00C90F08" w:rsidRDefault="00FA7358" w:rsidP="00FA7358">
      <w:pPr>
        <w:widowControl w:val="0"/>
        <w:tabs>
          <w:tab w:val="left" w:pos="1134"/>
        </w:tabs>
        <w:spacing w:after="160" w:line="276" w:lineRule="auto"/>
        <w:ind w:firstLine="567"/>
        <w:jc w:val="both"/>
        <w:rPr>
          <w:rFonts w:ascii="GHEA Grapalat" w:hAnsi="GHEA Grapalat"/>
        </w:rPr>
      </w:pPr>
      <w:r w:rsidRPr="00016450">
        <w:rPr>
          <w:rFonts w:ascii="GHEA Grapalat" w:hAnsi="GHEA Grapalat"/>
        </w:rPr>
        <w:t>8.1</w:t>
      </w:r>
      <w:r w:rsidRPr="006C6AFF">
        <w:rPr>
          <w:rFonts w:ascii="GHEA Grapalat" w:hAnsi="GHEA Grapalat"/>
        </w:rPr>
        <w:t>.</w:t>
      </w:r>
      <w:r w:rsidRPr="006C6AFF">
        <w:rPr>
          <w:rFonts w:ascii="GHEA Grapalat" w:hAnsi="GHEA Grapalat"/>
        </w:rPr>
        <w:tab/>
      </w:r>
      <w:r w:rsidRPr="00016450">
        <w:rPr>
          <w:rFonts w:ascii="GHEA Grapalat" w:hAnsi="GHEA Grapalat"/>
        </w:rPr>
        <w:t xml:space="preserve">Договор вступает в силу с момента его подписания Сторонами и действует </w:t>
      </w:r>
      <w:r>
        <w:rPr>
          <w:rFonts w:ascii="GHEA Grapalat" w:hAnsi="GHEA Grapalat"/>
        </w:rPr>
        <w:t>до 30 декабря 20</w:t>
      </w:r>
      <w:r w:rsidRPr="00747A3B">
        <w:rPr>
          <w:rFonts w:ascii="GHEA Grapalat" w:hAnsi="GHEA Grapalat"/>
        </w:rPr>
        <w:t>2</w:t>
      </w:r>
      <w:r w:rsidRPr="005868B7">
        <w:rPr>
          <w:rFonts w:ascii="GHEA Grapalat" w:hAnsi="GHEA Grapalat"/>
        </w:rPr>
        <w:t>1</w:t>
      </w:r>
      <w:r w:rsidRPr="00C90F08">
        <w:rPr>
          <w:rFonts w:ascii="GHEA Grapalat" w:hAnsi="GHEA Grapalat"/>
        </w:rPr>
        <w:t xml:space="preserve"> года или </w:t>
      </w:r>
      <w:r w:rsidRPr="00016450">
        <w:rPr>
          <w:rFonts w:ascii="GHEA Grapalat" w:hAnsi="GHEA Grapalat"/>
        </w:rPr>
        <w:t xml:space="preserve">до выполнения в полном объеме принятых Сторонами по Договору </w:t>
      </w:r>
      <w:r>
        <w:rPr>
          <w:rFonts w:ascii="GHEA Grapalat" w:hAnsi="GHEA Grapalat"/>
        </w:rPr>
        <w:t>обязательств</w:t>
      </w:r>
      <w:r w:rsidRPr="00C90F08">
        <w:rPr>
          <w:rFonts w:ascii="GHEA Grapalat" w:hAnsi="GHEA Grapalat"/>
        </w:rPr>
        <w:t xml:space="preserve"> но не позднее 31 января 202</w:t>
      </w:r>
      <w:r w:rsidRPr="005868B7">
        <w:rPr>
          <w:rFonts w:ascii="GHEA Grapalat" w:hAnsi="GHEA Grapalat"/>
        </w:rPr>
        <w:t>2</w:t>
      </w:r>
      <w:r w:rsidRPr="00C90F08">
        <w:rPr>
          <w:rFonts w:ascii="GHEA Grapalat" w:hAnsi="GHEA Grapalat"/>
        </w:rPr>
        <w:t xml:space="preserve"> года</w:t>
      </w:r>
      <w:r>
        <w:rPr>
          <w:rFonts w:ascii="GHEA Grapalat" w:hAnsi="GHEA Grapalat"/>
        </w:rPr>
        <w:t>.</w:t>
      </w:r>
    </w:p>
    <w:p w:rsidR="00FA7358" w:rsidRPr="00DB0C26" w:rsidRDefault="00FA7358" w:rsidP="00FA7358">
      <w:pPr>
        <w:widowControl w:val="0"/>
        <w:tabs>
          <w:tab w:val="left" w:pos="1134"/>
        </w:tabs>
        <w:spacing w:after="160" w:line="276" w:lineRule="auto"/>
        <w:ind w:firstLine="567"/>
        <w:jc w:val="both"/>
        <w:rPr>
          <w:rFonts w:ascii="GHEA Grapalat" w:hAnsi="GHEA Grapalat"/>
          <w:b/>
        </w:rPr>
      </w:pPr>
      <w:r w:rsidRPr="00DB0C26">
        <w:rPr>
          <w:rFonts w:ascii="GHEA Grapalat" w:hAnsi="GHEA Grapalat"/>
          <w:b/>
        </w:rPr>
        <w:t xml:space="preserve">8.1.1. Количества и объем товаров, указанные в договоре, Заказчик может и не заказать,  в соответствии с законодательством о закупках, и </w:t>
      </w:r>
      <w:r w:rsidRPr="00DB0C26">
        <w:rPr>
          <w:rFonts w:ascii="GHEA Grapalat" w:hAnsi="GHEA Grapalat"/>
          <w:b/>
        </w:rPr>
        <w:lastRenderedPageBreak/>
        <w:t>договор по этой незаказанный части считается для сторон расторгнутым по истечении срока действия договора, но не позднее 31 января 202</w:t>
      </w:r>
      <w:r w:rsidRPr="005868B7">
        <w:rPr>
          <w:rFonts w:ascii="GHEA Grapalat" w:hAnsi="GHEA Grapalat"/>
          <w:b/>
        </w:rPr>
        <w:t>2</w:t>
      </w:r>
      <w:r w:rsidRPr="00DB0C26">
        <w:rPr>
          <w:rFonts w:ascii="GHEA Grapalat" w:hAnsi="GHEA Grapalat"/>
          <w:b/>
        </w:rPr>
        <w:t xml:space="preserve"> года.</w:t>
      </w:r>
    </w:p>
    <w:p w:rsidR="00FA7358" w:rsidRPr="00B138F3" w:rsidRDefault="00FA7358" w:rsidP="00FA7358">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FA7358" w:rsidRPr="00B138F3" w:rsidRDefault="00FA7358" w:rsidP="00FA7358">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FA7358" w:rsidRPr="00B138F3" w:rsidRDefault="00FA7358" w:rsidP="00FA7358">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FA7358" w:rsidRPr="00B138F3" w:rsidRDefault="00FA7358" w:rsidP="00FA73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FA7358" w:rsidRPr="00B138F3" w:rsidRDefault="00FA7358" w:rsidP="00FA73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FA7358" w:rsidRPr="00B138F3" w:rsidRDefault="00FA7358" w:rsidP="00FA73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A7358" w:rsidRPr="00B138F3" w:rsidRDefault="00FA7358" w:rsidP="00FA7358">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FA7358" w:rsidRPr="00B138F3" w:rsidRDefault="00FA7358" w:rsidP="00FA7358">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FA7358" w:rsidRPr="00B138F3" w:rsidRDefault="00FA7358" w:rsidP="00FA7358">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w:t>
      </w:r>
      <w:r w:rsidRPr="00B138F3">
        <w:rPr>
          <w:rFonts w:ascii="GHEA Grapalat" w:hAnsi="GHEA Grapalat"/>
        </w:rPr>
        <w:lastRenderedPageBreak/>
        <w:t>со дня внесения изменения</w:t>
      </w:r>
      <w:r w:rsidRPr="00B138F3">
        <w:rPr>
          <w:rStyle w:val="FootnoteReference"/>
          <w:rFonts w:ascii="GHEA Grapalat" w:hAnsi="GHEA Grapalat"/>
        </w:rPr>
        <w:footnoteReference w:customMarkFollows="1" w:id="16"/>
        <w:t>22</w:t>
      </w:r>
      <w:r w:rsidRPr="00B138F3">
        <w:rPr>
          <w:rFonts w:ascii="GHEA Grapalat" w:hAnsi="GHEA Grapalat"/>
        </w:rPr>
        <w:t>.</w:t>
      </w:r>
    </w:p>
    <w:p w:rsidR="00FA7358" w:rsidRPr="00B138F3" w:rsidRDefault="00FA7358" w:rsidP="00FA7358">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17"/>
        <w:t>23</w:t>
      </w:r>
      <w:r w:rsidRPr="00B138F3">
        <w:rPr>
          <w:rFonts w:ascii="GHEA Grapalat" w:hAnsi="GHEA Grapalat"/>
        </w:rPr>
        <w:t>.</w:t>
      </w:r>
    </w:p>
    <w:p w:rsidR="00FA7358" w:rsidRPr="00B138F3" w:rsidRDefault="00FA7358" w:rsidP="00FA7358">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FA7358" w:rsidRPr="00B138F3" w:rsidRDefault="00FA7358" w:rsidP="00FA7358">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FA7358" w:rsidRPr="00B138F3" w:rsidRDefault="00FA7358" w:rsidP="00FA7358">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w:t>
      </w:r>
      <w:r w:rsidRPr="00B138F3">
        <w:rPr>
          <w:rFonts w:ascii="GHEA Grapalat" w:hAnsi="GHEA Grapalat"/>
          <w:spacing w:val="-6"/>
        </w:rPr>
        <w:lastRenderedPageBreak/>
        <w:t>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FA7358" w:rsidRPr="00B138F3" w:rsidRDefault="00FA7358" w:rsidP="00FA7358">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FA7358" w:rsidRPr="00B138F3"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FA7358" w:rsidRDefault="00FA7358" w:rsidP="00FA7358">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C63164" w:rsidRDefault="00C63164" w:rsidP="00C63164">
      <w:pPr>
        <w:widowControl w:val="0"/>
        <w:tabs>
          <w:tab w:val="left" w:pos="1276"/>
        </w:tabs>
        <w:spacing w:after="160"/>
        <w:ind w:firstLine="567"/>
        <w:jc w:val="both"/>
        <w:rPr>
          <w:rFonts w:ascii="GHEA Grapalat" w:hAnsi="GHEA Grapalat"/>
        </w:rPr>
      </w:pPr>
      <w:r>
        <w:rPr>
          <w:rFonts w:ascii="GHEA Grapalat" w:hAnsi="GHEA Grapalat"/>
        </w:rPr>
        <w:t>8.15.</w:t>
      </w:r>
      <w:r>
        <w:rPr>
          <w:rFonts w:ascii="GHEA Grapalat" w:hAnsi="GHEA Grapalat"/>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заменяются банковской гарантией или наличными деньгами, с учетом требований абзаца "б" подпункта 17 пункта 32 Приложения № 1</w:t>
      </w:r>
      <w:r>
        <w:rPr>
          <w:rFonts w:ascii="GHEA Grapalat" w:hAnsi="GHEA Grapalat"/>
          <w:lang w:val="hy-AM"/>
        </w:rPr>
        <w:t xml:space="preserve"> </w:t>
      </w:r>
      <w:r>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Pr>
          <w:rStyle w:val="FootnoteReference"/>
          <w:rFonts w:ascii="GHEA Grapalat" w:hAnsi="GHEA Grapalat"/>
        </w:rPr>
        <w:footnoteReference w:customMarkFollows="1" w:id="18"/>
        <w:t>24</w:t>
      </w:r>
    </w:p>
    <w:p w:rsidR="00C63164" w:rsidRPr="00B138F3" w:rsidRDefault="00C63164" w:rsidP="00FA7358">
      <w:pPr>
        <w:widowControl w:val="0"/>
        <w:tabs>
          <w:tab w:val="left" w:pos="1276"/>
        </w:tabs>
        <w:spacing w:after="160"/>
        <w:ind w:firstLine="567"/>
        <w:jc w:val="both"/>
        <w:rPr>
          <w:rFonts w:ascii="GHEA Grapalat" w:hAnsi="GHEA Grapalat"/>
        </w:rPr>
      </w:pPr>
    </w:p>
    <w:p w:rsidR="00FA7358" w:rsidRPr="00B138F3" w:rsidRDefault="00FA7358" w:rsidP="00FA7358">
      <w:pPr>
        <w:widowControl w:val="0"/>
        <w:spacing w:after="160"/>
        <w:jc w:val="center"/>
        <w:rPr>
          <w:rFonts w:ascii="GHEA Grapalat" w:hAnsi="GHEA Grapalat"/>
          <w:b/>
        </w:rPr>
      </w:pPr>
      <w:r>
        <w:rPr>
          <w:rFonts w:ascii="GHEA Grapalat" w:hAnsi="GHEA Grapalat"/>
          <w:b/>
        </w:rPr>
        <w:lastRenderedPageBreak/>
        <w:t>9</w:t>
      </w:r>
      <w:r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FA7358" w:rsidRPr="00B138F3" w:rsidTr="00C63164">
        <w:tc>
          <w:tcPr>
            <w:tcW w:w="4536" w:type="dxa"/>
          </w:tcPr>
          <w:p w:rsidR="00FA7358" w:rsidRPr="00B138F3" w:rsidRDefault="00FA7358" w:rsidP="00C63164">
            <w:pPr>
              <w:widowControl w:val="0"/>
              <w:spacing w:after="160"/>
              <w:jc w:val="center"/>
              <w:rPr>
                <w:rFonts w:ascii="GHEA Grapalat" w:hAnsi="GHEA Grapalat" w:cs="Sylfaen"/>
                <w:b/>
                <w:bCs/>
              </w:rPr>
            </w:pPr>
            <w:r w:rsidRPr="00B138F3">
              <w:rPr>
                <w:rFonts w:ascii="GHEA Grapalat" w:hAnsi="GHEA Grapalat"/>
                <w:b/>
              </w:rPr>
              <w:t>ПОКУПАТЕЛЬ</w:t>
            </w:r>
          </w:p>
          <w:p w:rsidR="00FA7358" w:rsidRPr="00B138F3" w:rsidRDefault="00FA7358" w:rsidP="00C63164">
            <w:pPr>
              <w:widowControl w:val="0"/>
              <w:jc w:val="center"/>
              <w:rPr>
                <w:rFonts w:ascii="GHEA Grapalat" w:hAnsi="GHEA Grapalat"/>
                <w:lang w:val="en-US"/>
              </w:rPr>
            </w:pPr>
            <w:r w:rsidRPr="00B138F3">
              <w:rPr>
                <w:rFonts w:ascii="GHEA Grapalat" w:hAnsi="GHEA Grapalat"/>
                <w:lang w:val="en-US"/>
              </w:rPr>
              <w:t>_______________________</w:t>
            </w:r>
          </w:p>
          <w:p w:rsidR="00FA7358" w:rsidRPr="00B138F3" w:rsidRDefault="00FA7358" w:rsidP="00C63164">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FA7358" w:rsidRPr="00B138F3" w:rsidRDefault="00FA7358" w:rsidP="00C63164">
            <w:pPr>
              <w:widowControl w:val="0"/>
              <w:spacing w:after="160"/>
              <w:jc w:val="center"/>
              <w:rPr>
                <w:rFonts w:ascii="GHEA Grapalat" w:hAnsi="GHEA Grapalat"/>
              </w:rPr>
            </w:pPr>
            <w:r w:rsidRPr="00B138F3">
              <w:rPr>
                <w:rFonts w:ascii="GHEA Grapalat" w:hAnsi="GHEA Grapalat"/>
              </w:rPr>
              <w:t>М. П.</w:t>
            </w:r>
          </w:p>
        </w:tc>
        <w:tc>
          <w:tcPr>
            <w:tcW w:w="760" w:type="dxa"/>
          </w:tcPr>
          <w:p w:rsidR="00FA7358" w:rsidRPr="00B138F3" w:rsidRDefault="00FA7358" w:rsidP="00C63164">
            <w:pPr>
              <w:widowControl w:val="0"/>
              <w:spacing w:after="160"/>
              <w:jc w:val="center"/>
              <w:rPr>
                <w:rFonts w:ascii="GHEA Grapalat" w:hAnsi="GHEA Grapalat"/>
              </w:rPr>
            </w:pPr>
          </w:p>
        </w:tc>
        <w:tc>
          <w:tcPr>
            <w:tcW w:w="4343" w:type="dxa"/>
          </w:tcPr>
          <w:p w:rsidR="00FA7358" w:rsidRPr="00B138F3" w:rsidRDefault="00FA7358" w:rsidP="00C63164">
            <w:pPr>
              <w:widowControl w:val="0"/>
              <w:spacing w:after="160"/>
              <w:jc w:val="center"/>
              <w:rPr>
                <w:rFonts w:ascii="GHEA Grapalat" w:hAnsi="GHEA Grapalat" w:cs="Sylfaen"/>
                <w:b/>
                <w:bCs/>
              </w:rPr>
            </w:pPr>
            <w:r w:rsidRPr="00B138F3">
              <w:rPr>
                <w:rFonts w:ascii="GHEA Grapalat" w:hAnsi="GHEA Grapalat"/>
                <w:b/>
              </w:rPr>
              <w:t>ПРОДАВЕЦ</w:t>
            </w:r>
          </w:p>
          <w:p w:rsidR="00FA7358" w:rsidRPr="00B138F3" w:rsidRDefault="00FA7358" w:rsidP="00C63164">
            <w:pPr>
              <w:widowControl w:val="0"/>
              <w:jc w:val="center"/>
              <w:rPr>
                <w:rFonts w:ascii="GHEA Grapalat" w:hAnsi="GHEA Grapalat"/>
                <w:lang w:val="en-US"/>
              </w:rPr>
            </w:pPr>
            <w:r w:rsidRPr="00B138F3">
              <w:rPr>
                <w:rFonts w:ascii="GHEA Grapalat" w:hAnsi="GHEA Grapalat"/>
                <w:lang w:val="en-US"/>
              </w:rPr>
              <w:t>______________________</w:t>
            </w:r>
          </w:p>
          <w:p w:rsidR="00FA7358" w:rsidRPr="00B138F3" w:rsidRDefault="00FA7358" w:rsidP="00C63164">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FA7358" w:rsidRPr="00B138F3" w:rsidRDefault="00FA7358" w:rsidP="00C63164">
            <w:pPr>
              <w:widowControl w:val="0"/>
              <w:spacing w:after="160"/>
              <w:jc w:val="center"/>
              <w:rPr>
                <w:rFonts w:ascii="GHEA Grapalat" w:hAnsi="GHEA Grapalat"/>
              </w:rPr>
            </w:pPr>
            <w:r w:rsidRPr="00B138F3">
              <w:rPr>
                <w:rFonts w:ascii="GHEA Grapalat" w:hAnsi="GHEA Grapalat"/>
              </w:rPr>
              <w:t>М. П.</w:t>
            </w:r>
          </w:p>
        </w:tc>
      </w:tr>
    </w:tbl>
    <w:p w:rsidR="00FA7358" w:rsidRDefault="00FA7358" w:rsidP="00FA7358">
      <w:pPr>
        <w:widowControl w:val="0"/>
        <w:spacing w:after="160"/>
        <w:ind w:firstLine="567"/>
        <w:jc w:val="both"/>
        <w:rPr>
          <w:rFonts w:ascii="GHEA Grapalat" w:hAnsi="GHEA Grapalat"/>
          <w:i/>
          <w:lang w:val="hy-AM"/>
        </w:rPr>
      </w:pPr>
    </w:p>
    <w:p w:rsidR="00FA7358" w:rsidRPr="00B138F3" w:rsidRDefault="00FA7358" w:rsidP="00FA73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FA7358" w:rsidRPr="00B138F3" w:rsidRDefault="00FA7358" w:rsidP="00FA7358">
      <w:pPr>
        <w:widowControl w:val="0"/>
        <w:spacing w:after="160"/>
        <w:rPr>
          <w:rFonts w:ascii="GHEA Grapalat" w:hAnsi="GHEA Grapalat"/>
        </w:rPr>
      </w:pPr>
    </w:p>
    <w:p w:rsidR="00FA7358" w:rsidRPr="00382B60" w:rsidRDefault="00FA7358" w:rsidP="00FA7358">
      <w:pPr>
        <w:widowControl w:val="0"/>
        <w:spacing w:after="160"/>
        <w:jc w:val="right"/>
        <w:rPr>
          <w:rFonts w:ascii="GHEA Grapalat" w:hAnsi="GHEA Grapalat"/>
        </w:rPr>
        <w:sectPr w:rsidR="00FA7358" w:rsidRPr="00382B60" w:rsidSect="000811C1">
          <w:footerReference w:type="default" r:id="rId11"/>
          <w:footnotePr>
            <w:pos w:val="beneathText"/>
          </w:footnotePr>
          <w:pgSz w:w="11906" w:h="16838" w:code="9"/>
          <w:pgMar w:top="993" w:right="1418" w:bottom="1418" w:left="1418" w:header="561" w:footer="561" w:gutter="0"/>
          <w:cols w:space="720"/>
          <w:docGrid w:linePitch="326"/>
        </w:sectPr>
      </w:pPr>
    </w:p>
    <w:p w:rsidR="00FA7358" w:rsidRPr="00016450" w:rsidRDefault="00FA7358" w:rsidP="00FA7358">
      <w:pPr>
        <w:widowControl w:val="0"/>
        <w:spacing w:after="160"/>
        <w:jc w:val="right"/>
        <w:rPr>
          <w:rFonts w:ascii="GHEA Grapalat" w:hAnsi="GHEA Grapalat"/>
          <w:i/>
        </w:rPr>
      </w:pPr>
      <w:r w:rsidRPr="00016450">
        <w:rPr>
          <w:rFonts w:ascii="GHEA Grapalat" w:hAnsi="GHEA Grapalat"/>
          <w:i/>
        </w:rPr>
        <w:lastRenderedPageBreak/>
        <w:t>Приложение № 1</w:t>
      </w:r>
    </w:p>
    <w:p w:rsidR="00C63164" w:rsidRPr="005868B7" w:rsidRDefault="00FA7358" w:rsidP="00C63164">
      <w:pPr>
        <w:pStyle w:val="BodyTextIndent3"/>
        <w:widowControl w:val="0"/>
        <w:spacing w:after="160"/>
        <w:jc w:val="right"/>
        <w:rPr>
          <w:rFonts w:ascii="GHEA Grapalat" w:hAnsi="GHEA Grapalat"/>
          <w:b/>
          <w:sz w:val="24"/>
          <w:szCs w:val="24"/>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sidR="00C63164">
        <w:rPr>
          <w:rFonts w:ascii="GHEA Grapalat" w:hAnsi="GHEA Grapalat"/>
          <w:b/>
          <w:sz w:val="24"/>
          <w:szCs w:val="24"/>
        </w:rPr>
        <w:t>ЕГС-</w:t>
      </w:r>
      <w:r w:rsidR="00C63164" w:rsidRPr="00AA05DB">
        <w:rPr>
          <w:rFonts w:ascii="GHEA Grapalat" w:hAnsi="GHEA Grapalat"/>
          <w:b/>
          <w:sz w:val="24"/>
          <w:szCs w:val="24"/>
        </w:rPr>
        <w:t>BMAPDzB</w:t>
      </w:r>
      <w:r w:rsidR="00C63164">
        <w:rPr>
          <w:rFonts w:ascii="GHEA Grapalat" w:hAnsi="GHEA Grapalat"/>
          <w:b/>
          <w:sz w:val="24"/>
          <w:szCs w:val="24"/>
        </w:rPr>
        <w:t>-</w:t>
      </w:r>
      <w:r w:rsidR="00C63164" w:rsidRPr="000D6FF5">
        <w:rPr>
          <w:rFonts w:ascii="GHEA Grapalat" w:hAnsi="GHEA Grapalat"/>
          <w:b/>
          <w:sz w:val="24"/>
          <w:szCs w:val="24"/>
        </w:rPr>
        <w:t>2</w:t>
      </w:r>
      <w:r w:rsidR="00C63164" w:rsidRPr="005868B7">
        <w:rPr>
          <w:rFonts w:ascii="GHEA Grapalat" w:hAnsi="GHEA Grapalat"/>
          <w:b/>
          <w:sz w:val="24"/>
          <w:szCs w:val="24"/>
        </w:rPr>
        <w:t>1</w:t>
      </w:r>
      <w:r w:rsidR="00C63164" w:rsidRPr="00077CEB">
        <w:rPr>
          <w:rFonts w:ascii="GHEA Grapalat" w:hAnsi="GHEA Grapalat"/>
          <w:b/>
          <w:sz w:val="24"/>
          <w:szCs w:val="24"/>
        </w:rPr>
        <w:t>/</w:t>
      </w:r>
      <w:r w:rsidR="00C63164">
        <w:rPr>
          <w:rFonts w:ascii="GHEA Grapalat" w:hAnsi="GHEA Grapalat"/>
          <w:b/>
          <w:sz w:val="24"/>
          <w:szCs w:val="24"/>
        </w:rPr>
        <w:t>1</w:t>
      </w:r>
    </w:p>
    <w:p w:rsidR="00FA7358" w:rsidRPr="00AA5BD2" w:rsidRDefault="00FA7358" w:rsidP="00FA7358">
      <w:pPr>
        <w:widowControl w:val="0"/>
        <w:spacing w:after="160" w:line="360" w:lineRule="auto"/>
        <w:jc w:val="right"/>
        <w:rPr>
          <w:rFonts w:ascii="GHEA Grapalat" w:hAnsi="GHEA Grapalat"/>
          <w:i/>
        </w:rPr>
      </w:pPr>
      <w:r w:rsidRPr="00AA5BD2">
        <w:rPr>
          <w:rFonts w:ascii="GHEA Grapalat" w:hAnsi="GHEA Grapalat"/>
          <w:i/>
        </w:rPr>
        <w:t>заключенному "</w:t>
      </w:r>
      <w:r w:rsidRPr="00AA5BD2">
        <w:rPr>
          <w:rFonts w:ascii="GHEA Grapalat" w:hAnsi="GHEA Grapalat"/>
          <w:i/>
        </w:rPr>
        <w:tab/>
        <w:t xml:space="preserve">" </w:t>
      </w:r>
      <w:r w:rsidRPr="00AA5BD2">
        <w:rPr>
          <w:rFonts w:ascii="GHEA Grapalat" w:hAnsi="GHEA Grapalat"/>
          <w:i/>
        </w:rPr>
        <w:tab/>
        <w:t>20</w:t>
      </w:r>
      <w:r w:rsidR="00BC699F">
        <w:rPr>
          <w:rFonts w:ascii="GHEA Grapalat" w:hAnsi="GHEA Grapalat"/>
          <w:i/>
        </w:rPr>
        <w:t>2</w:t>
      </w:r>
      <w:r w:rsidR="00BC699F" w:rsidRPr="005868B7">
        <w:rPr>
          <w:rFonts w:ascii="GHEA Grapalat" w:hAnsi="GHEA Grapalat"/>
          <w:i/>
        </w:rPr>
        <w:t>1</w:t>
      </w:r>
      <w:r w:rsidRPr="00AA5BD2">
        <w:rPr>
          <w:rFonts w:ascii="GHEA Grapalat" w:hAnsi="GHEA Grapalat"/>
          <w:i/>
        </w:rPr>
        <w:t>г.</w:t>
      </w:r>
    </w:p>
    <w:p w:rsidR="00FA7358" w:rsidRPr="00016450" w:rsidRDefault="00FA7358" w:rsidP="00FA7358">
      <w:pPr>
        <w:widowControl w:val="0"/>
        <w:spacing w:after="160" w:line="360" w:lineRule="auto"/>
        <w:jc w:val="center"/>
        <w:rPr>
          <w:rFonts w:ascii="GHEA Grapalat" w:hAnsi="GHEA Grapalat"/>
        </w:rPr>
      </w:pPr>
      <w:r w:rsidRPr="00016450">
        <w:rPr>
          <w:rFonts w:ascii="GHEA Grapalat" w:hAnsi="GHEA Grapalat"/>
        </w:rPr>
        <w:t>ТЕХНИЧЕСКА</w:t>
      </w:r>
      <w:r>
        <w:rPr>
          <w:rFonts w:ascii="GHEA Grapalat" w:hAnsi="GHEA Grapalat"/>
        </w:rPr>
        <w:t>Я ХАРАКТЕРИСТИКА-ГРАФИК ЗАКУПКИ</w:t>
      </w:r>
    </w:p>
    <w:p w:rsidR="00FA7358" w:rsidRPr="00016450" w:rsidRDefault="00FA7358" w:rsidP="00FA7358">
      <w:pPr>
        <w:widowControl w:val="0"/>
        <w:spacing w:after="160" w:line="360" w:lineRule="auto"/>
        <w:jc w:val="right"/>
        <w:rPr>
          <w:rFonts w:ascii="GHEA Grapalat" w:hAnsi="GHEA Grapalat"/>
        </w:rPr>
      </w:pPr>
      <w:r w:rsidRPr="00016450">
        <w:rPr>
          <w:rFonts w:ascii="GHEA Grapalat" w:hAnsi="GHEA Grapalat"/>
        </w:rPr>
        <w:t>драмов РА</w:t>
      </w:r>
    </w:p>
    <w:tbl>
      <w:tblPr>
        <w:tblW w:w="15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5"/>
        <w:gridCol w:w="1306"/>
        <w:gridCol w:w="395"/>
        <w:gridCol w:w="1134"/>
        <w:gridCol w:w="1276"/>
        <w:gridCol w:w="3963"/>
        <w:gridCol w:w="1239"/>
        <w:gridCol w:w="1715"/>
        <w:gridCol w:w="1620"/>
        <w:gridCol w:w="1314"/>
      </w:tblGrid>
      <w:tr w:rsidR="00FA7358" w:rsidRPr="00576215" w:rsidTr="00C63164">
        <w:trPr>
          <w:trHeight w:val="361"/>
          <w:jc w:val="center"/>
        </w:trPr>
        <w:tc>
          <w:tcPr>
            <w:tcW w:w="15057" w:type="dxa"/>
            <w:gridSpan w:val="10"/>
          </w:tcPr>
          <w:p w:rsidR="00FA7358" w:rsidRPr="00576215" w:rsidRDefault="00FA7358" w:rsidP="00C63164">
            <w:pPr>
              <w:widowControl w:val="0"/>
              <w:spacing w:after="120"/>
              <w:jc w:val="center"/>
              <w:rPr>
                <w:rFonts w:ascii="GHEA Grapalat" w:hAnsi="GHEA Grapalat"/>
                <w:sz w:val="16"/>
                <w:szCs w:val="20"/>
              </w:rPr>
            </w:pPr>
            <w:r w:rsidRPr="004777FA">
              <w:rPr>
                <w:rFonts w:ascii="GHEA Grapalat" w:hAnsi="GHEA Grapalat"/>
                <w:sz w:val="22"/>
                <w:szCs w:val="20"/>
              </w:rPr>
              <w:t>Товар</w:t>
            </w:r>
          </w:p>
        </w:tc>
      </w:tr>
      <w:tr w:rsidR="00FA7358" w:rsidRPr="00576215" w:rsidTr="00C63164">
        <w:trPr>
          <w:trHeight w:val="1031"/>
          <w:jc w:val="center"/>
        </w:trPr>
        <w:tc>
          <w:tcPr>
            <w:tcW w:w="1095" w:type="dxa"/>
            <w:vAlign w:val="center"/>
          </w:tcPr>
          <w:p w:rsidR="00FA7358" w:rsidRPr="00422C6A" w:rsidRDefault="00FA7358" w:rsidP="00C63164">
            <w:pPr>
              <w:widowControl w:val="0"/>
              <w:spacing w:after="120"/>
              <w:jc w:val="center"/>
              <w:rPr>
                <w:rFonts w:ascii="GHEA Grapalat" w:hAnsi="GHEA Grapalat"/>
                <w:sz w:val="22"/>
                <w:szCs w:val="20"/>
              </w:rPr>
            </w:pPr>
            <w:r w:rsidRPr="00422C6A">
              <w:rPr>
                <w:rFonts w:ascii="GHEA Grapalat" w:hAnsi="GHEA Grapalat"/>
                <w:sz w:val="22"/>
                <w:szCs w:val="20"/>
              </w:rPr>
              <w:t>номер предусмотренного приглашением лота</w:t>
            </w:r>
          </w:p>
        </w:tc>
        <w:tc>
          <w:tcPr>
            <w:tcW w:w="1701" w:type="dxa"/>
            <w:gridSpan w:val="2"/>
            <w:vAlign w:val="center"/>
          </w:tcPr>
          <w:p w:rsidR="00FA7358" w:rsidRPr="00422C6A" w:rsidRDefault="00FA7358" w:rsidP="00C63164">
            <w:pPr>
              <w:widowControl w:val="0"/>
              <w:spacing w:after="120"/>
              <w:jc w:val="center"/>
              <w:rPr>
                <w:rFonts w:ascii="GHEA Grapalat" w:hAnsi="GHEA Grapalat"/>
                <w:sz w:val="22"/>
                <w:szCs w:val="20"/>
              </w:rPr>
            </w:pPr>
            <w:r w:rsidRPr="00422C6A">
              <w:rPr>
                <w:rFonts w:ascii="GHEA Grapalat" w:hAnsi="GHEA Grapalat"/>
                <w:sz w:val="22"/>
                <w:szCs w:val="20"/>
              </w:rPr>
              <w:t>промежуточный код, предусмотренный планом закупок по классификации ЕЗК (CPV)</w:t>
            </w:r>
          </w:p>
        </w:tc>
        <w:tc>
          <w:tcPr>
            <w:tcW w:w="1134" w:type="dxa"/>
            <w:vAlign w:val="center"/>
          </w:tcPr>
          <w:p w:rsidR="00FA7358" w:rsidRPr="004777FA" w:rsidRDefault="00FA7358" w:rsidP="00C63164">
            <w:pPr>
              <w:widowControl w:val="0"/>
              <w:spacing w:after="120"/>
              <w:jc w:val="center"/>
              <w:rPr>
                <w:rFonts w:ascii="GHEA Grapalat" w:hAnsi="GHEA Grapalat"/>
                <w:sz w:val="22"/>
                <w:szCs w:val="20"/>
              </w:rPr>
            </w:pPr>
            <w:r w:rsidRPr="004777FA">
              <w:rPr>
                <w:rFonts w:ascii="GHEA Grapalat" w:hAnsi="GHEA Grapalat"/>
                <w:sz w:val="22"/>
                <w:szCs w:val="20"/>
              </w:rPr>
              <w:t xml:space="preserve">наименование </w:t>
            </w:r>
          </w:p>
        </w:tc>
        <w:tc>
          <w:tcPr>
            <w:tcW w:w="1276" w:type="dxa"/>
            <w:vAlign w:val="center"/>
          </w:tcPr>
          <w:p w:rsidR="00FA7358" w:rsidRPr="004777FA" w:rsidRDefault="00FA7358" w:rsidP="00C63164">
            <w:pPr>
              <w:widowControl w:val="0"/>
              <w:spacing w:after="120"/>
              <w:jc w:val="center"/>
              <w:rPr>
                <w:rFonts w:ascii="GHEA Grapalat" w:hAnsi="GHEA Grapalat"/>
                <w:sz w:val="22"/>
                <w:szCs w:val="20"/>
              </w:rPr>
            </w:pPr>
            <w:r w:rsidRPr="00C36823">
              <w:rPr>
                <w:rFonts w:ascii="GHEA Grapalat" w:hAnsi="GHEA Grapalat"/>
                <w:sz w:val="22"/>
                <w:szCs w:val="20"/>
              </w:rPr>
              <w:t>товарный знак, фирменное наименование, марка и наименование производителя</w:t>
            </w:r>
          </w:p>
        </w:tc>
        <w:tc>
          <w:tcPr>
            <w:tcW w:w="3963" w:type="dxa"/>
            <w:vAlign w:val="center"/>
          </w:tcPr>
          <w:p w:rsidR="00FA7358" w:rsidRPr="00422C6A" w:rsidRDefault="00FA7358" w:rsidP="00C63164">
            <w:pPr>
              <w:widowControl w:val="0"/>
              <w:spacing w:after="120"/>
              <w:jc w:val="center"/>
              <w:rPr>
                <w:rFonts w:ascii="GHEA Grapalat" w:hAnsi="GHEA Grapalat"/>
                <w:sz w:val="22"/>
                <w:szCs w:val="20"/>
              </w:rPr>
            </w:pPr>
            <w:r w:rsidRPr="00422C6A">
              <w:rPr>
                <w:rFonts w:ascii="GHEA Grapalat" w:hAnsi="GHEA Grapalat"/>
                <w:sz w:val="22"/>
                <w:szCs w:val="20"/>
              </w:rPr>
              <w:t>техническая характеристика</w:t>
            </w:r>
          </w:p>
        </w:tc>
        <w:tc>
          <w:tcPr>
            <w:tcW w:w="1239" w:type="dxa"/>
            <w:vAlign w:val="center"/>
          </w:tcPr>
          <w:p w:rsidR="00FA7358" w:rsidRPr="00422C6A" w:rsidRDefault="00FA7358" w:rsidP="00C63164">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1715" w:type="dxa"/>
            <w:vAlign w:val="center"/>
          </w:tcPr>
          <w:p w:rsidR="00FA7358" w:rsidRPr="00422C6A" w:rsidRDefault="00FA7358" w:rsidP="00C63164">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1620" w:type="dxa"/>
            <w:vAlign w:val="center"/>
          </w:tcPr>
          <w:p w:rsidR="00FA7358" w:rsidRPr="00422C6A" w:rsidRDefault="00FA7358" w:rsidP="00C63164">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314" w:type="dxa"/>
            <w:vAlign w:val="center"/>
          </w:tcPr>
          <w:p w:rsidR="00FA7358" w:rsidRPr="00C90F08" w:rsidRDefault="00FA7358" w:rsidP="00C63164">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r w:rsidRPr="00C90F08">
              <w:rPr>
                <w:rFonts w:ascii="GHEA Grapalat" w:hAnsi="GHEA Grapalat"/>
                <w:sz w:val="22"/>
                <w:szCs w:val="20"/>
              </w:rPr>
              <w:t xml:space="preserve"> планируется купить до</w:t>
            </w:r>
          </w:p>
        </w:tc>
      </w:tr>
      <w:tr w:rsidR="00FA7358" w:rsidRPr="00576215" w:rsidTr="00C63164">
        <w:trPr>
          <w:trHeight w:val="406"/>
          <w:jc w:val="center"/>
        </w:trPr>
        <w:tc>
          <w:tcPr>
            <w:tcW w:w="1095" w:type="dxa"/>
            <w:vAlign w:val="center"/>
          </w:tcPr>
          <w:p w:rsidR="00FA7358" w:rsidRPr="00C36823" w:rsidRDefault="00DD3E57" w:rsidP="00C63164">
            <w:pPr>
              <w:widowControl w:val="0"/>
              <w:spacing w:after="120"/>
              <w:jc w:val="center"/>
              <w:rPr>
                <w:rFonts w:ascii="GHEA Grapalat" w:hAnsi="GHEA Grapalat"/>
                <w:sz w:val="16"/>
                <w:szCs w:val="20"/>
                <w:lang w:val="en-US"/>
              </w:rPr>
            </w:pPr>
            <w:r>
              <w:rPr>
                <w:rFonts w:ascii="GHEA Grapalat" w:hAnsi="GHEA Grapalat"/>
                <w:sz w:val="16"/>
                <w:szCs w:val="20"/>
                <w:lang w:val="en-US"/>
              </w:rPr>
              <w:t>1</w:t>
            </w:r>
          </w:p>
        </w:tc>
        <w:tc>
          <w:tcPr>
            <w:tcW w:w="1701" w:type="dxa"/>
            <w:gridSpan w:val="2"/>
            <w:vAlign w:val="center"/>
          </w:tcPr>
          <w:p w:rsidR="00FA7358" w:rsidRDefault="00FA7358" w:rsidP="00C63164">
            <w:pPr>
              <w:jc w:val="center"/>
              <w:rPr>
                <w:rFonts w:ascii="Arial Unicode" w:hAnsi="Arial Unicode" w:cs="Arial"/>
                <w:sz w:val="22"/>
                <w:szCs w:val="22"/>
              </w:rPr>
            </w:pPr>
            <w:r>
              <w:rPr>
                <w:rFonts w:ascii="Arial Unicode" w:hAnsi="Arial Unicode" w:cs="Arial"/>
                <w:sz w:val="22"/>
                <w:szCs w:val="22"/>
              </w:rPr>
              <w:t>31531730</w:t>
            </w:r>
          </w:p>
        </w:tc>
        <w:tc>
          <w:tcPr>
            <w:tcW w:w="1134" w:type="dxa"/>
          </w:tcPr>
          <w:p w:rsidR="00FA7358" w:rsidRDefault="00FA7358" w:rsidP="00C63164">
            <w:r>
              <w:t>Светильник LED 5</w:t>
            </w:r>
            <w:r w:rsidRPr="00BB3CF5">
              <w:t>0</w:t>
            </w:r>
            <w:r w:rsidRPr="00476278">
              <w:t xml:space="preserve"> Вт,</w:t>
            </w:r>
          </w:p>
        </w:tc>
        <w:tc>
          <w:tcPr>
            <w:tcW w:w="1276" w:type="dxa"/>
            <w:vAlign w:val="center"/>
          </w:tcPr>
          <w:p w:rsidR="00FA7358" w:rsidRPr="004368E0" w:rsidRDefault="00FA7358" w:rsidP="00C63164">
            <w:pPr>
              <w:widowControl w:val="0"/>
              <w:spacing w:after="120"/>
              <w:jc w:val="center"/>
              <w:rPr>
                <w:rFonts w:ascii="GHEA Grapalat" w:hAnsi="GHEA Grapalat"/>
                <w:sz w:val="22"/>
                <w:szCs w:val="20"/>
              </w:rPr>
            </w:pPr>
          </w:p>
        </w:tc>
        <w:tc>
          <w:tcPr>
            <w:tcW w:w="3963" w:type="dxa"/>
            <w:vAlign w:val="center"/>
          </w:tcPr>
          <w:tbl>
            <w:tblPr>
              <w:tblW w:w="3759" w:type="dxa"/>
              <w:tblLayout w:type="fixed"/>
              <w:tblLook w:val="04A0" w:firstRow="1" w:lastRow="0" w:firstColumn="1" w:lastColumn="0" w:noHBand="0" w:noVBand="1"/>
            </w:tblPr>
            <w:tblGrid>
              <w:gridCol w:w="3759"/>
            </w:tblGrid>
            <w:tr w:rsidR="008830D2" w:rsidTr="008830D2">
              <w:trPr>
                <w:trHeight w:val="585"/>
              </w:trPr>
              <w:tc>
                <w:tcPr>
                  <w:tcW w:w="3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30D2" w:rsidRDefault="008830D2">
                  <w:pPr>
                    <w:jc w:val="center"/>
                    <w:rPr>
                      <w:rFonts w:ascii="Arial LatArm" w:hAnsi="Arial LatArm" w:cs="Calibri"/>
                      <w:sz w:val="20"/>
                      <w:szCs w:val="20"/>
                    </w:rPr>
                  </w:pPr>
                  <w:r>
                    <w:rPr>
                      <w:rFonts w:ascii="Arial" w:hAnsi="Arial" w:cs="Arial"/>
                      <w:sz w:val="20"/>
                      <w:szCs w:val="20"/>
                    </w:rPr>
                    <w:t>Внешний</w:t>
                  </w:r>
                  <w:r>
                    <w:rPr>
                      <w:rFonts w:ascii="Arial LatArm" w:hAnsi="Arial LatArm" w:cs="Calibri"/>
                      <w:sz w:val="20"/>
                      <w:szCs w:val="20"/>
                    </w:rPr>
                    <w:t xml:space="preserve"> </w:t>
                  </w:r>
                  <w:r>
                    <w:rPr>
                      <w:rFonts w:ascii="Arial" w:hAnsi="Arial" w:cs="Arial"/>
                      <w:sz w:val="20"/>
                      <w:szCs w:val="20"/>
                    </w:rPr>
                    <w:t>вид</w:t>
                  </w:r>
                  <w:r>
                    <w:rPr>
                      <w:rFonts w:ascii="Arial LatArm" w:hAnsi="Arial LatArm" w:cs="Calibri"/>
                      <w:sz w:val="20"/>
                      <w:szCs w:val="20"/>
                    </w:rPr>
                    <w:t xml:space="preserve"> </w:t>
                  </w:r>
                  <w:r>
                    <w:rPr>
                      <w:rFonts w:ascii="Arial" w:hAnsi="Arial" w:cs="Arial"/>
                      <w:sz w:val="20"/>
                      <w:szCs w:val="20"/>
                    </w:rPr>
                    <w:t>овальный</w:t>
                  </w:r>
                </w:p>
              </w:tc>
            </w:tr>
            <w:tr w:rsidR="008830D2" w:rsidTr="008830D2">
              <w:trPr>
                <w:trHeight w:val="615"/>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8830D2" w:rsidRDefault="008830D2">
                  <w:pPr>
                    <w:jc w:val="center"/>
                    <w:rPr>
                      <w:rFonts w:ascii="Arial LatArm" w:hAnsi="Arial LatArm" w:cs="Calibri"/>
                      <w:sz w:val="20"/>
                      <w:szCs w:val="20"/>
                    </w:rPr>
                  </w:pPr>
                  <w:r>
                    <w:rPr>
                      <w:rFonts w:ascii="Arial" w:hAnsi="Arial" w:cs="Arial"/>
                      <w:sz w:val="20"/>
                      <w:szCs w:val="20"/>
                    </w:rPr>
                    <w:t>Мощность</w:t>
                  </w:r>
                  <w:r>
                    <w:rPr>
                      <w:rFonts w:ascii="Arial LatArm" w:hAnsi="Arial LatArm" w:cs="Calibri"/>
                      <w:sz w:val="20"/>
                      <w:szCs w:val="20"/>
                    </w:rPr>
                    <w:t xml:space="preserve"> 50 </w:t>
                  </w:r>
                  <w:r>
                    <w:rPr>
                      <w:rFonts w:ascii="Arial" w:hAnsi="Arial" w:cs="Arial"/>
                      <w:sz w:val="20"/>
                      <w:szCs w:val="20"/>
                    </w:rPr>
                    <w:t>Вт</w:t>
                  </w:r>
                  <w:r>
                    <w:rPr>
                      <w:rFonts w:ascii="Arial LatArm" w:hAnsi="Arial LatArm" w:cs="Calibri"/>
                      <w:sz w:val="20"/>
                      <w:szCs w:val="20"/>
                    </w:rPr>
                    <w:t xml:space="preserve">,  </w:t>
                  </w:r>
                  <w:r>
                    <w:rPr>
                      <w:rFonts w:ascii="Arial" w:hAnsi="Arial" w:cs="Arial"/>
                      <w:sz w:val="20"/>
                      <w:szCs w:val="20"/>
                    </w:rPr>
                    <w:t>допустимое</w:t>
                  </w:r>
                  <w:r>
                    <w:rPr>
                      <w:rFonts w:ascii="Arial LatArm" w:hAnsi="Arial LatArm" w:cs="Calibri"/>
                      <w:sz w:val="20"/>
                      <w:szCs w:val="20"/>
                    </w:rPr>
                    <w:t xml:space="preserve"> </w:t>
                  </w:r>
                  <w:r>
                    <w:rPr>
                      <w:rFonts w:ascii="Arial" w:hAnsi="Arial" w:cs="Arial"/>
                      <w:sz w:val="20"/>
                      <w:szCs w:val="20"/>
                    </w:rPr>
                    <w:t>отклонение</w:t>
                  </w:r>
                  <w:r>
                    <w:rPr>
                      <w:rFonts w:ascii="Arial LatArm" w:hAnsi="Arial LatArm" w:cs="Calibri"/>
                      <w:sz w:val="20"/>
                      <w:szCs w:val="20"/>
                    </w:rPr>
                    <w:t xml:space="preserve"> + - 5 %</w:t>
                  </w:r>
                </w:p>
              </w:tc>
            </w:tr>
            <w:tr w:rsidR="008830D2" w:rsidTr="008830D2">
              <w:trPr>
                <w:trHeight w:val="615"/>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8830D2" w:rsidRDefault="008830D2">
                  <w:pPr>
                    <w:jc w:val="center"/>
                    <w:rPr>
                      <w:rFonts w:ascii="Arial LatArm" w:hAnsi="Arial LatArm" w:cs="Calibri"/>
                      <w:sz w:val="20"/>
                      <w:szCs w:val="20"/>
                    </w:rPr>
                  </w:pPr>
                  <w:r>
                    <w:rPr>
                      <w:rFonts w:ascii="Arial" w:hAnsi="Arial" w:cs="Arial"/>
                      <w:sz w:val="20"/>
                      <w:szCs w:val="20"/>
                    </w:rPr>
                    <w:t>Напряжение</w:t>
                  </w:r>
                  <w:r>
                    <w:rPr>
                      <w:rFonts w:ascii="Arial LatArm" w:hAnsi="Arial LatArm" w:cs="Calibri"/>
                      <w:sz w:val="20"/>
                      <w:szCs w:val="20"/>
                    </w:rPr>
                    <w:t xml:space="preserve"> </w:t>
                  </w:r>
                  <w:r>
                    <w:rPr>
                      <w:rFonts w:ascii="Arial" w:hAnsi="Arial" w:cs="Arial"/>
                      <w:sz w:val="20"/>
                      <w:szCs w:val="20"/>
                    </w:rPr>
                    <w:t>питания</w:t>
                  </w:r>
                  <w:r>
                    <w:rPr>
                      <w:rFonts w:ascii="Arial LatArm" w:hAnsi="Arial LatArm" w:cs="Calibri"/>
                      <w:sz w:val="20"/>
                      <w:szCs w:val="20"/>
                    </w:rPr>
                    <w:t xml:space="preserve"> 220 </w:t>
                  </w:r>
                  <w:r>
                    <w:rPr>
                      <w:rFonts w:ascii="Arial" w:hAnsi="Arial" w:cs="Arial"/>
                      <w:sz w:val="20"/>
                      <w:szCs w:val="20"/>
                    </w:rPr>
                    <w:t>вольт</w:t>
                  </w:r>
                  <w:r>
                    <w:rPr>
                      <w:rFonts w:ascii="Arial LatArm" w:hAnsi="Arial LatArm" w:cs="Calibri"/>
                      <w:sz w:val="20"/>
                      <w:szCs w:val="20"/>
                    </w:rPr>
                    <w:t xml:space="preserve"> + - 10%,</w:t>
                  </w:r>
                </w:p>
              </w:tc>
            </w:tr>
            <w:tr w:rsidR="008830D2" w:rsidTr="008830D2">
              <w:trPr>
                <w:trHeight w:val="615"/>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8830D2" w:rsidRDefault="008830D2">
                  <w:pPr>
                    <w:jc w:val="center"/>
                    <w:rPr>
                      <w:rFonts w:ascii="Arial LatArm" w:hAnsi="Arial LatArm" w:cs="Calibri"/>
                      <w:sz w:val="20"/>
                      <w:szCs w:val="20"/>
                    </w:rPr>
                  </w:pPr>
                  <w:r>
                    <w:rPr>
                      <w:rFonts w:ascii="Arial" w:hAnsi="Arial" w:cs="Arial"/>
                      <w:sz w:val="20"/>
                      <w:szCs w:val="20"/>
                    </w:rPr>
                    <w:lastRenderedPageBreak/>
                    <w:t>Частота</w:t>
                  </w:r>
                  <w:r>
                    <w:rPr>
                      <w:rFonts w:ascii="Arial LatArm" w:hAnsi="Arial LatArm" w:cs="Calibri"/>
                      <w:sz w:val="20"/>
                      <w:szCs w:val="20"/>
                    </w:rPr>
                    <w:t xml:space="preserve"> 50 </w:t>
                  </w:r>
                  <w:r>
                    <w:rPr>
                      <w:rFonts w:ascii="Arial" w:hAnsi="Arial" w:cs="Arial"/>
                      <w:sz w:val="20"/>
                      <w:szCs w:val="20"/>
                    </w:rPr>
                    <w:t>Гц</w:t>
                  </w:r>
                  <w:r>
                    <w:rPr>
                      <w:rFonts w:ascii="Arial LatArm" w:hAnsi="Arial LatArm" w:cs="Calibri"/>
                      <w:sz w:val="20"/>
                      <w:szCs w:val="20"/>
                    </w:rPr>
                    <w:t xml:space="preserve">, + - 5,  </w:t>
                  </w:r>
                  <w:r>
                    <w:rPr>
                      <w:rFonts w:ascii="Arial" w:hAnsi="Arial" w:cs="Arial"/>
                      <w:sz w:val="20"/>
                      <w:szCs w:val="20"/>
                    </w:rPr>
                    <w:t>Гц</w:t>
                  </w:r>
                  <w:r>
                    <w:rPr>
                      <w:rFonts w:ascii="Arial LatArm" w:hAnsi="Arial LatArm" w:cs="Calibri"/>
                      <w:sz w:val="20"/>
                      <w:szCs w:val="20"/>
                    </w:rPr>
                    <w:t>,</w:t>
                  </w:r>
                </w:p>
              </w:tc>
            </w:tr>
            <w:tr w:rsidR="008830D2" w:rsidTr="008830D2">
              <w:trPr>
                <w:trHeight w:val="525"/>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8830D2" w:rsidRDefault="008830D2">
                  <w:pPr>
                    <w:jc w:val="center"/>
                    <w:rPr>
                      <w:rFonts w:ascii="Arial LatArm" w:hAnsi="Arial LatArm" w:cs="Calibri"/>
                      <w:sz w:val="20"/>
                      <w:szCs w:val="20"/>
                    </w:rPr>
                  </w:pPr>
                  <w:r>
                    <w:rPr>
                      <w:rFonts w:ascii="Arial" w:hAnsi="Arial" w:cs="Arial"/>
                      <w:sz w:val="20"/>
                      <w:szCs w:val="20"/>
                    </w:rPr>
                    <w:t>Защита</w:t>
                  </w:r>
                  <w:r>
                    <w:rPr>
                      <w:rFonts w:ascii="Arial LatArm" w:hAnsi="Arial LatArm" w:cs="Calibri"/>
                      <w:sz w:val="20"/>
                      <w:szCs w:val="20"/>
                    </w:rPr>
                    <w:t xml:space="preserve"> </w:t>
                  </w:r>
                  <w:r>
                    <w:rPr>
                      <w:rFonts w:ascii="Arial" w:hAnsi="Arial" w:cs="Arial"/>
                      <w:sz w:val="20"/>
                      <w:szCs w:val="20"/>
                    </w:rPr>
                    <w:t>от</w:t>
                  </w:r>
                  <w:r>
                    <w:rPr>
                      <w:rFonts w:ascii="Arial LatArm" w:hAnsi="Arial LatArm" w:cs="Calibri"/>
                      <w:sz w:val="20"/>
                      <w:szCs w:val="20"/>
                    </w:rPr>
                    <w:t xml:space="preserve"> </w:t>
                  </w:r>
                  <w:r>
                    <w:rPr>
                      <w:rFonts w:ascii="Arial" w:hAnsi="Arial" w:cs="Arial"/>
                      <w:sz w:val="20"/>
                      <w:szCs w:val="20"/>
                    </w:rPr>
                    <w:t>внешнего</w:t>
                  </w:r>
                  <w:r>
                    <w:rPr>
                      <w:rFonts w:ascii="Arial LatArm" w:hAnsi="Arial LatArm" w:cs="Calibri"/>
                      <w:sz w:val="20"/>
                      <w:szCs w:val="20"/>
                    </w:rPr>
                    <w:t xml:space="preserve"> </w:t>
                  </w:r>
                  <w:r>
                    <w:rPr>
                      <w:rFonts w:ascii="Arial" w:hAnsi="Arial" w:cs="Arial"/>
                      <w:sz w:val="20"/>
                      <w:szCs w:val="20"/>
                    </w:rPr>
                    <w:t>проникновения</w:t>
                  </w:r>
                  <w:r>
                    <w:rPr>
                      <w:rFonts w:ascii="Arial LatArm" w:hAnsi="Arial LatArm" w:cs="Calibri"/>
                      <w:sz w:val="20"/>
                      <w:szCs w:val="20"/>
                    </w:rPr>
                    <w:t xml:space="preserve"> </w:t>
                  </w:r>
                  <w:r>
                    <w:rPr>
                      <w:rFonts w:ascii="Arial" w:hAnsi="Arial" w:cs="Arial"/>
                      <w:sz w:val="20"/>
                      <w:szCs w:val="20"/>
                    </w:rPr>
                    <w:t>не</w:t>
                  </w:r>
                  <w:r>
                    <w:rPr>
                      <w:rFonts w:ascii="Arial LatArm" w:hAnsi="Arial LatArm" w:cs="Calibri"/>
                      <w:sz w:val="20"/>
                      <w:szCs w:val="20"/>
                    </w:rPr>
                    <w:t xml:space="preserve"> </w:t>
                  </w:r>
                  <w:r>
                    <w:rPr>
                      <w:rFonts w:ascii="Arial" w:hAnsi="Arial" w:cs="Arial"/>
                      <w:sz w:val="20"/>
                      <w:szCs w:val="20"/>
                    </w:rPr>
                    <w:t>менее</w:t>
                  </w:r>
                  <w:r>
                    <w:rPr>
                      <w:rFonts w:ascii="Arial LatArm" w:hAnsi="Arial LatArm" w:cs="Calibri"/>
                      <w:sz w:val="20"/>
                      <w:szCs w:val="20"/>
                    </w:rPr>
                    <w:t xml:space="preserve"> IP 65</w:t>
                  </w:r>
                </w:p>
              </w:tc>
            </w:tr>
            <w:tr w:rsidR="008830D2" w:rsidTr="008830D2">
              <w:trPr>
                <w:trHeight w:val="735"/>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8830D2" w:rsidRDefault="008830D2">
                  <w:pPr>
                    <w:jc w:val="center"/>
                    <w:rPr>
                      <w:rFonts w:ascii="Arial LatArm" w:hAnsi="Arial LatArm" w:cs="Calibri"/>
                      <w:sz w:val="20"/>
                      <w:szCs w:val="20"/>
                    </w:rPr>
                  </w:pPr>
                  <w:r>
                    <w:rPr>
                      <w:rFonts w:ascii="Arial" w:hAnsi="Arial" w:cs="Arial"/>
                      <w:sz w:val="20"/>
                      <w:szCs w:val="20"/>
                    </w:rPr>
                    <w:t>Цветовая</w:t>
                  </w:r>
                  <w:r>
                    <w:rPr>
                      <w:rFonts w:ascii="Arial LatArm" w:hAnsi="Arial LatArm" w:cs="Calibri"/>
                      <w:sz w:val="20"/>
                      <w:szCs w:val="20"/>
                    </w:rPr>
                    <w:t xml:space="preserve"> </w:t>
                  </w:r>
                  <w:r>
                    <w:rPr>
                      <w:rFonts w:ascii="Arial" w:hAnsi="Arial" w:cs="Arial"/>
                      <w:sz w:val="20"/>
                      <w:szCs w:val="20"/>
                    </w:rPr>
                    <w:t>температура</w:t>
                  </w:r>
                  <w:r>
                    <w:rPr>
                      <w:rFonts w:ascii="Arial LatArm" w:hAnsi="Arial LatArm" w:cs="Calibri"/>
                      <w:sz w:val="20"/>
                      <w:szCs w:val="20"/>
                    </w:rPr>
                    <w:t xml:space="preserve"> 4000 </w:t>
                  </w:r>
                  <w:r>
                    <w:rPr>
                      <w:rFonts w:ascii="Arial" w:hAnsi="Arial" w:cs="Arial"/>
                      <w:sz w:val="20"/>
                      <w:szCs w:val="20"/>
                    </w:rPr>
                    <w:t>кельвин</w:t>
                  </w:r>
                  <w:r>
                    <w:rPr>
                      <w:rFonts w:ascii="Arial LatArm" w:hAnsi="Arial LatArm" w:cs="Calibri"/>
                      <w:sz w:val="20"/>
                      <w:szCs w:val="20"/>
                    </w:rPr>
                    <w:t>, + - 5 %</w:t>
                  </w:r>
                </w:p>
              </w:tc>
            </w:tr>
            <w:tr w:rsidR="008830D2" w:rsidTr="008830D2">
              <w:trPr>
                <w:trHeight w:val="375"/>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8830D2" w:rsidRDefault="008830D2">
                  <w:pPr>
                    <w:jc w:val="center"/>
                    <w:rPr>
                      <w:rFonts w:ascii="Arial LatArm" w:hAnsi="Arial LatArm" w:cs="Calibri"/>
                      <w:sz w:val="20"/>
                      <w:szCs w:val="20"/>
                    </w:rPr>
                  </w:pPr>
                  <w:r>
                    <w:rPr>
                      <w:rFonts w:ascii="Arial LatArm" w:hAnsi="Arial LatArm" w:cs="Calibri"/>
                      <w:sz w:val="20"/>
                      <w:szCs w:val="20"/>
                    </w:rPr>
                    <w:t xml:space="preserve"> </w:t>
                  </w:r>
                  <w:r>
                    <w:rPr>
                      <w:rFonts w:ascii="Arial" w:hAnsi="Arial" w:cs="Arial"/>
                      <w:sz w:val="20"/>
                      <w:szCs w:val="20"/>
                    </w:rPr>
                    <w:t>не</w:t>
                  </w:r>
                  <w:r>
                    <w:rPr>
                      <w:rFonts w:ascii="Arial LatArm" w:hAnsi="Arial LatArm" w:cs="Calibri"/>
                      <w:sz w:val="20"/>
                      <w:szCs w:val="20"/>
                    </w:rPr>
                    <w:t xml:space="preserve"> </w:t>
                  </w:r>
                  <w:r>
                    <w:rPr>
                      <w:rFonts w:ascii="Arial" w:hAnsi="Arial" w:cs="Arial"/>
                      <w:sz w:val="20"/>
                      <w:szCs w:val="20"/>
                    </w:rPr>
                    <w:t>менее</w:t>
                  </w:r>
                  <w:r>
                    <w:rPr>
                      <w:rFonts w:ascii="Arial LatArm" w:hAnsi="Arial LatArm" w:cs="Calibri"/>
                      <w:sz w:val="20"/>
                      <w:szCs w:val="20"/>
                    </w:rPr>
                    <w:t xml:space="preserve"> 4200 </w:t>
                  </w:r>
                  <w:r>
                    <w:rPr>
                      <w:rFonts w:ascii="Arial" w:hAnsi="Arial" w:cs="Arial"/>
                      <w:sz w:val="20"/>
                      <w:szCs w:val="20"/>
                    </w:rPr>
                    <w:t>люмен</w:t>
                  </w:r>
                </w:p>
              </w:tc>
            </w:tr>
            <w:tr w:rsidR="008830D2" w:rsidTr="008830D2">
              <w:trPr>
                <w:trHeight w:val="870"/>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8830D2" w:rsidRDefault="008830D2">
                  <w:pPr>
                    <w:jc w:val="center"/>
                    <w:rPr>
                      <w:rFonts w:ascii="Arial LatArm" w:hAnsi="Arial LatArm" w:cs="Calibri"/>
                      <w:sz w:val="20"/>
                      <w:szCs w:val="20"/>
                    </w:rPr>
                  </w:pPr>
                  <w:r>
                    <w:rPr>
                      <w:rFonts w:ascii="Arial" w:hAnsi="Arial" w:cs="Arial"/>
                      <w:sz w:val="20"/>
                      <w:szCs w:val="20"/>
                    </w:rPr>
                    <w:t>Электрический</w:t>
                  </w:r>
                  <w:r>
                    <w:rPr>
                      <w:rFonts w:ascii="Arial LatArm" w:hAnsi="Arial LatArm" w:cs="Calibri"/>
                      <w:sz w:val="20"/>
                      <w:szCs w:val="20"/>
                    </w:rPr>
                    <w:t xml:space="preserve"> </w:t>
                  </w:r>
                  <w:r>
                    <w:rPr>
                      <w:rFonts w:ascii="Arial" w:hAnsi="Arial" w:cs="Arial"/>
                      <w:sz w:val="20"/>
                      <w:szCs w:val="20"/>
                    </w:rPr>
                    <w:t>блок</w:t>
                  </w:r>
                  <w:r>
                    <w:rPr>
                      <w:rFonts w:ascii="Arial LatArm" w:hAnsi="Arial LatArm" w:cs="Calibri"/>
                      <w:sz w:val="20"/>
                      <w:szCs w:val="20"/>
                    </w:rPr>
                    <w:t xml:space="preserve"> </w:t>
                  </w:r>
                  <w:r>
                    <w:rPr>
                      <w:rFonts w:ascii="Arial" w:hAnsi="Arial" w:cs="Arial"/>
                      <w:sz w:val="20"/>
                      <w:szCs w:val="20"/>
                    </w:rPr>
                    <w:t>питания</w:t>
                  </w:r>
                  <w:r>
                    <w:rPr>
                      <w:rFonts w:ascii="Arial LatArm" w:hAnsi="Arial LatArm" w:cs="Calibri"/>
                      <w:sz w:val="20"/>
                      <w:szCs w:val="20"/>
                    </w:rPr>
                    <w:t xml:space="preserve"> - </w:t>
                  </w:r>
                  <w:r>
                    <w:rPr>
                      <w:rFonts w:ascii="Arial" w:hAnsi="Arial" w:cs="Arial"/>
                      <w:sz w:val="20"/>
                      <w:szCs w:val="20"/>
                    </w:rPr>
                    <w:t>драйвер</w:t>
                  </w:r>
                </w:p>
              </w:tc>
            </w:tr>
            <w:tr w:rsidR="008830D2" w:rsidTr="008830D2">
              <w:trPr>
                <w:trHeight w:val="1380"/>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8830D2" w:rsidRDefault="008830D2">
                  <w:pPr>
                    <w:jc w:val="center"/>
                    <w:rPr>
                      <w:rFonts w:ascii="Arial LatArm" w:hAnsi="Arial LatArm" w:cs="Calibri"/>
                      <w:sz w:val="20"/>
                      <w:szCs w:val="20"/>
                    </w:rPr>
                  </w:pPr>
                  <w:r>
                    <w:rPr>
                      <w:rFonts w:ascii="Arial" w:hAnsi="Arial" w:cs="Arial"/>
                      <w:sz w:val="20"/>
                      <w:szCs w:val="20"/>
                    </w:rPr>
                    <w:t>Оптический</w:t>
                  </w:r>
                  <w:r>
                    <w:rPr>
                      <w:rFonts w:ascii="Arial LatArm" w:hAnsi="Arial LatArm" w:cs="Calibri"/>
                      <w:sz w:val="20"/>
                      <w:szCs w:val="20"/>
                    </w:rPr>
                    <w:t xml:space="preserve"> </w:t>
                  </w:r>
                  <w:r>
                    <w:rPr>
                      <w:rFonts w:ascii="Arial" w:hAnsi="Arial" w:cs="Arial"/>
                      <w:sz w:val="20"/>
                      <w:szCs w:val="20"/>
                    </w:rPr>
                    <w:t>блок</w:t>
                  </w:r>
                  <w:r>
                    <w:rPr>
                      <w:rFonts w:ascii="Arial LatArm" w:hAnsi="Arial LatArm" w:cs="Calibri"/>
                      <w:sz w:val="20"/>
                      <w:szCs w:val="20"/>
                    </w:rPr>
                    <w:t xml:space="preserve"> </w:t>
                  </w:r>
                  <w:r>
                    <w:rPr>
                      <w:rFonts w:ascii="Arial" w:hAnsi="Arial" w:cs="Arial"/>
                      <w:sz w:val="20"/>
                      <w:szCs w:val="20"/>
                    </w:rPr>
                    <w:t>должен</w:t>
                  </w:r>
                  <w:r>
                    <w:rPr>
                      <w:rFonts w:ascii="Arial LatArm" w:hAnsi="Arial LatArm" w:cs="Calibri"/>
                      <w:sz w:val="20"/>
                      <w:szCs w:val="20"/>
                    </w:rPr>
                    <w:t xml:space="preserve">  </w:t>
                  </w:r>
                  <w:r>
                    <w:rPr>
                      <w:rFonts w:ascii="Arial" w:hAnsi="Arial" w:cs="Arial"/>
                      <w:sz w:val="20"/>
                      <w:szCs w:val="20"/>
                    </w:rPr>
                    <w:t>состоять</w:t>
                  </w:r>
                  <w:r>
                    <w:rPr>
                      <w:rFonts w:ascii="Arial LatArm" w:hAnsi="Arial LatArm" w:cs="Calibri"/>
                      <w:sz w:val="20"/>
                      <w:szCs w:val="20"/>
                    </w:rPr>
                    <w:t xml:space="preserve"> </w:t>
                  </w:r>
                  <w:r>
                    <w:rPr>
                      <w:rFonts w:ascii="Arial" w:hAnsi="Arial" w:cs="Arial"/>
                      <w:sz w:val="20"/>
                      <w:szCs w:val="20"/>
                    </w:rPr>
                    <w:t>из</w:t>
                  </w:r>
                  <w:r>
                    <w:rPr>
                      <w:rFonts w:ascii="Arial LatArm" w:hAnsi="Arial LatArm" w:cs="Calibri"/>
                      <w:sz w:val="20"/>
                      <w:szCs w:val="20"/>
                    </w:rPr>
                    <w:t xml:space="preserve"> </w:t>
                  </w:r>
                  <w:r>
                    <w:rPr>
                      <w:rFonts w:ascii="Arial" w:hAnsi="Arial" w:cs="Arial"/>
                      <w:sz w:val="20"/>
                      <w:szCs w:val="20"/>
                    </w:rPr>
                    <w:t>одной</w:t>
                  </w:r>
                  <w:r>
                    <w:rPr>
                      <w:rFonts w:ascii="Arial LatArm" w:hAnsi="Arial LatArm" w:cs="Calibri"/>
                      <w:sz w:val="20"/>
                      <w:szCs w:val="20"/>
                    </w:rPr>
                    <w:t xml:space="preserve">  </w:t>
                  </w:r>
                  <w:r>
                    <w:rPr>
                      <w:rFonts w:ascii="Arial" w:hAnsi="Arial" w:cs="Arial"/>
                      <w:sz w:val="20"/>
                      <w:szCs w:val="20"/>
                    </w:rPr>
                    <w:t>матрицы</w:t>
                  </w:r>
                  <w:r>
                    <w:rPr>
                      <w:rFonts w:ascii="Arial LatArm" w:hAnsi="Arial LatArm" w:cs="Calibri"/>
                      <w:sz w:val="20"/>
                      <w:szCs w:val="20"/>
                    </w:rPr>
                    <w:t xml:space="preserve">,  </w:t>
                  </w:r>
                  <w:r>
                    <w:rPr>
                      <w:rFonts w:ascii="Arial" w:hAnsi="Arial" w:cs="Arial"/>
                      <w:sz w:val="20"/>
                      <w:szCs w:val="20"/>
                    </w:rPr>
                    <w:t>который</w:t>
                  </w:r>
                  <w:r>
                    <w:rPr>
                      <w:rFonts w:ascii="Arial LatArm" w:hAnsi="Arial LatArm" w:cs="Calibri"/>
                      <w:sz w:val="20"/>
                      <w:szCs w:val="20"/>
                    </w:rPr>
                    <w:t xml:space="preserve"> </w:t>
                  </w:r>
                  <w:r>
                    <w:rPr>
                      <w:rFonts w:ascii="Arial" w:hAnsi="Arial" w:cs="Arial"/>
                      <w:sz w:val="20"/>
                      <w:szCs w:val="20"/>
                    </w:rPr>
                    <w:t>собран</w:t>
                  </w:r>
                  <w:r>
                    <w:rPr>
                      <w:rFonts w:ascii="Arial LatArm" w:hAnsi="Arial LatArm" w:cs="Calibri"/>
                      <w:sz w:val="20"/>
                      <w:szCs w:val="20"/>
                    </w:rPr>
                    <w:t xml:space="preserve"> </w:t>
                  </w:r>
                  <w:r>
                    <w:rPr>
                      <w:rFonts w:ascii="Arial" w:hAnsi="Arial" w:cs="Arial"/>
                      <w:sz w:val="20"/>
                      <w:szCs w:val="20"/>
                    </w:rPr>
                    <w:t>из</w:t>
                  </w:r>
                  <w:r>
                    <w:rPr>
                      <w:rFonts w:ascii="Arial LatArm" w:hAnsi="Arial LatArm" w:cs="Calibri"/>
                      <w:sz w:val="20"/>
                      <w:szCs w:val="20"/>
                    </w:rPr>
                    <w:t xml:space="preserve"> 70( + - 10 %),   </w:t>
                  </w:r>
                  <w:r>
                    <w:rPr>
                      <w:rFonts w:ascii="Arial" w:hAnsi="Arial" w:cs="Arial"/>
                      <w:sz w:val="20"/>
                      <w:szCs w:val="20"/>
                    </w:rPr>
                    <w:t>светодиодов</w:t>
                  </w:r>
                  <w:r>
                    <w:rPr>
                      <w:rFonts w:ascii="Arial LatArm" w:hAnsi="Arial LatArm" w:cs="Calibri"/>
                      <w:sz w:val="20"/>
                      <w:szCs w:val="20"/>
                    </w:rPr>
                    <w:t xml:space="preserve"> </w:t>
                  </w:r>
                  <w:r>
                    <w:rPr>
                      <w:rFonts w:ascii="Arial" w:hAnsi="Arial" w:cs="Arial"/>
                      <w:sz w:val="20"/>
                      <w:szCs w:val="20"/>
                    </w:rPr>
                    <w:t>и</w:t>
                  </w:r>
                  <w:r>
                    <w:rPr>
                      <w:rFonts w:ascii="Arial LatArm" w:hAnsi="Arial LatArm" w:cs="Calibri"/>
                      <w:sz w:val="20"/>
                      <w:szCs w:val="20"/>
                    </w:rPr>
                    <w:t xml:space="preserve"> </w:t>
                  </w:r>
                  <w:r>
                    <w:rPr>
                      <w:rFonts w:ascii="Arial" w:hAnsi="Arial" w:cs="Arial"/>
                      <w:sz w:val="20"/>
                      <w:szCs w:val="20"/>
                    </w:rPr>
                    <w:t>линз</w:t>
                  </w:r>
                  <w:r>
                    <w:rPr>
                      <w:rFonts w:ascii="Arial LatArm" w:hAnsi="Arial LatArm" w:cs="Calibri"/>
                      <w:sz w:val="20"/>
                      <w:szCs w:val="20"/>
                    </w:rPr>
                    <w:t>.</w:t>
                  </w:r>
                </w:p>
              </w:tc>
            </w:tr>
            <w:tr w:rsidR="008830D2" w:rsidTr="008830D2">
              <w:trPr>
                <w:trHeight w:val="750"/>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8830D2" w:rsidRDefault="008830D2">
                  <w:pPr>
                    <w:jc w:val="center"/>
                    <w:rPr>
                      <w:rFonts w:ascii="Arial LatArm" w:hAnsi="Arial LatArm" w:cs="Calibri"/>
                      <w:sz w:val="20"/>
                      <w:szCs w:val="20"/>
                    </w:rPr>
                  </w:pPr>
                  <w:r>
                    <w:rPr>
                      <w:rFonts w:ascii="Arial LatArm" w:hAnsi="Arial LatArm" w:cs="Calibri"/>
                      <w:sz w:val="20"/>
                      <w:szCs w:val="20"/>
                    </w:rPr>
                    <w:t xml:space="preserve"> </w:t>
                  </w:r>
                  <w:r>
                    <w:rPr>
                      <w:rFonts w:ascii="Arial" w:hAnsi="Arial" w:cs="Arial"/>
                      <w:sz w:val="20"/>
                      <w:szCs w:val="20"/>
                    </w:rPr>
                    <w:t>длина</w:t>
                  </w:r>
                  <w:r>
                    <w:rPr>
                      <w:rFonts w:ascii="Arial LatArm" w:hAnsi="Arial LatArm" w:cs="Calibri"/>
                      <w:sz w:val="20"/>
                      <w:szCs w:val="20"/>
                    </w:rPr>
                    <w:t xml:space="preserve"> </w:t>
                  </w:r>
                  <w:r>
                    <w:rPr>
                      <w:rFonts w:ascii="Arial" w:hAnsi="Arial" w:cs="Arial"/>
                      <w:sz w:val="20"/>
                      <w:szCs w:val="20"/>
                    </w:rPr>
                    <w:t>матрицы</w:t>
                  </w:r>
                  <w:r>
                    <w:rPr>
                      <w:rFonts w:ascii="Arial LatArm" w:hAnsi="Arial LatArm" w:cs="Calibri"/>
                      <w:sz w:val="20"/>
                      <w:szCs w:val="20"/>
                    </w:rPr>
                    <w:t xml:space="preserve"> 230-260</w:t>
                  </w:r>
                  <w:r>
                    <w:rPr>
                      <w:rFonts w:ascii="Arial" w:hAnsi="Arial" w:cs="Arial"/>
                      <w:sz w:val="20"/>
                      <w:szCs w:val="20"/>
                    </w:rPr>
                    <w:t>мм</w:t>
                  </w:r>
                  <w:r>
                    <w:rPr>
                      <w:rFonts w:ascii="Arial LatArm" w:hAnsi="Arial LatArm" w:cs="Calibri"/>
                      <w:sz w:val="20"/>
                      <w:szCs w:val="20"/>
                    </w:rPr>
                    <w:t xml:space="preserve">, </w:t>
                  </w:r>
                  <w:r>
                    <w:rPr>
                      <w:rFonts w:ascii="Arial" w:hAnsi="Arial" w:cs="Arial"/>
                      <w:sz w:val="20"/>
                      <w:szCs w:val="20"/>
                    </w:rPr>
                    <w:t>ширина</w:t>
                  </w:r>
                  <w:r>
                    <w:rPr>
                      <w:rFonts w:ascii="Arial LatArm" w:hAnsi="Arial LatArm" w:cs="Calibri"/>
                      <w:sz w:val="20"/>
                      <w:szCs w:val="20"/>
                    </w:rPr>
                    <w:t xml:space="preserve"> </w:t>
                  </w:r>
                  <w:r>
                    <w:rPr>
                      <w:rFonts w:ascii="Arial" w:hAnsi="Arial" w:cs="Arial"/>
                      <w:sz w:val="20"/>
                      <w:szCs w:val="20"/>
                    </w:rPr>
                    <w:t>матрицы</w:t>
                  </w:r>
                  <w:r>
                    <w:rPr>
                      <w:rFonts w:ascii="Arial LatArm" w:hAnsi="Arial LatArm" w:cs="Calibri"/>
                      <w:sz w:val="20"/>
                      <w:szCs w:val="20"/>
                    </w:rPr>
                    <w:t xml:space="preserve"> 110-140</w:t>
                  </w:r>
                  <w:r>
                    <w:rPr>
                      <w:rFonts w:ascii="Arial" w:hAnsi="Arial" w:cs="Arial"/>
                      <w:sz w:val="20"/>
                      <w:szCs w:val="20"/>
                    </w:rPr>
                    <w:t>мм</w:t>
                  </w:r>
                  <w:r>
                    <w:rPr>
                      <w:rFonts w:ascii="Arial LatArm" w:hAnsi="Arial LatArm" w:cs="Calibri"/>
                      <w:sz w:val="20"/>
                      <w:szCs w:val="20"/>
                    </w:rPr>
                    <w:t xml:space="preserve"> ,</w:t>
                  </w:r>
                </w:p>
              </w:tc>
            </w:tr>
            <w:tr w:rsidR="008830D2" w:rsidTr="008830D2">
              <w:trPr>
                <w:trHeight w:val="750"/>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8830D2" w:rsidRDefault="008830D2">
                  <w:pPr>
                    <w:jc w:val="center"/>
                    <w:rPr>
                      <w:rFonts w:ascii="Arial LatArm" w:hAnsi="Arial LatArm" w:cs="Calibri"/>
                      <w:sz w:val="20"/>
                      <w:szCs w:val="20"/>
                    </w:rPr>
                  </w:pPr>
                  <w:r>
                    <w:rPr>
                      <w:rFonts w:ascii="Arial" w:hAnsi="Arial" w:cs="Arial"/>
                      <w:sz w:val="20"/>
                      <w:szCs w:val="20"/>
                    </w:rPr>
                    <w:t>драйвер</w:t>
                  </w:r>
                  <w:r>
                    <w:rPr>
                      <w:rFonts w:ascii="Arial LatArm" w:hAnsi="Arial LatArm" w:cs="Calibri"/>
                      <w:sz w:val="20"/>
                      <w:szCs w:val="20"/>
                    </w:rPr>
                    <w:t xml:space="preserve"> </w:t>
                  </w:r>
                  <w:r>
                    <w:rPr>
                      <w:rFonts w:ascii="Arial" w:hAnsi="Arial" w:cs="Arial"/>
                      <w:sz w:val="20"/>
                      <w:szCs w:val="20"/>
                    </w:rPr>
                    <w:t>и</w:t>
                  </w:r>
                  <w:r>
                    <w:rPr>
                      <w:rFonts w:ascii="Arial LatArm" w:hAnsi="Arial LatArm" w:cs="Calibri"/>
                      <w:sz w:val="20"/>
                      <w:szCs w:val="20"/>
                    </w:rPr>
                    <w:t xml:space="preserve"> </w:t>
                  </w:r>
                  <w:r>
                    <w:rPr>
                      <w:rFonts w:ascii="Arial" w:hAnsi="Arial" w:cs="Arial"/>
                      <w:sz w:val="20"/>
                      <w:szCs w:val="20"/>
                    </w:rPr>
                    <w:t>матрица</w:t>
                  </w:r>
                  <w:r>
                    <w:rPr>
                      <w:rFonts w:ascii="Arial LatArm" w:hAnsi="Arial LatArm" w:cs="Calibri"/>
                      <w:sz w:val="20"/>
                      <w:szCs w:val="20"/>
                    </w:rPr>
                    <w:t xml:space="preserve"> </w:t>
                  </w:r>
                  <w:r>
                    <w:rPr>
                      <w:rFonts w:ascii="Arial" w:hAnsi="Arial" w:cs="Arial"/>
                      <w:sz w:val="20"/>
                      <w:szCs w:val="20"/>
                    </w:rPr>
                    <w:t>собраны</w:t>
                  </w:r>
                  <w:r>
                    <w:rPr>
                      <w:rFonts w:ascii="Arial LatArm" w:hAnsi="Arial LatArm" w:cs="Calibri"/>
                      <w:sz w:val="20"/>
                      <w:szCs w:val="20"/>
                    </w:rPr>
                    <w:t xml:space="preserve"> </w:t>
                  </w:r>
                  <w:r>
                    <w:rPr>
                      <w:rFonts w:ascii="Arial" w:hAnsi="Arial" w:cs="Arial"/>
                      <w:sz w:val="20"/>
                      <w:szCs w:val="20"/>
                    </w:rPr>
                    <w:t>на</w:t>
                  </w:r>
                  <w:r>
                    <w:rPr>
                      <w:rFonts w:ascii="Arial LatArm" w:hAnsi="Arial LatArm" w:cs="Calibri"/>
                      <w:sz w:val="20"/>
                      <w:szCs w:val="20"/>
                    </w:rPr>
                    <w:t xml:space="preserve"> </w:t>
                  </w:r>
                  <w:r>
                    <w:rPr>
                      <w:rFonts w:ascii="Arial" w:hAnsi="Arial" w:cs="Arial"/>
                      <w:sz w:val="20"/>
                      <w:szCs w:val="20"/>
                    </w:rPr>
                    <w:t>одной</w:t>
                  </w:r>
                  <w:r>
                    <w:rPr>
                      <w:rFonts w:ascii="Arial LatArm" w:hAnsi="Arial LatArm" w:cs="Calibri"/>
                      <w:sz w:val="20"/>
                      <w:szCs w:val="20"/>
                    </w:rPr>
                    <w:t xml:space="preserve"> </w:t>
                  </w:r>
                  <w:r>
                    <w:rPr>
                      <w:rFonts w:ascii="Arial" w:hAnsi="Arial" w:cs="Arial"/>
                      <w:sz w:val="20"/>
                      <w:szCs w:val="20"/>
                    </w:rPr>
                    <w:t>общей</w:t>
                  </w:r>
                  <w:r>
                    <w:rPr>
                      <w:rFonts w:ascii="Arial LatArm" w:hAnsi="Arial LatArm" w:cs="Calibri"/>
                      <w:sz w:val="20"/>
                      <w:szCs w:val="20"/>
                    </w:rPr>
                    <w:t xml:space="preserve"> </w:t>
                  </w:r>
                  <w:r>
                    <w:rPr>
                      <w:rFonts w:ascii="Arial" w:hAnsi="Arial" w:cs="Arial"/>
                      <w:sz w:val="20"/>
                      <w:szCs w:val="20"/>
                    </w:rPr>
                    <w:t>плате</w:t>
                  </w:r>
                </w:p>
              </w:tc>
            </w:tr>
            <w:tr w:rsidR="008830D2" w:rsidTr="008830D2">
              <w:trPr>
                <w:trHeight w:val="1365"/>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8830D2" w:rsidRDefault="008830D2">
                  <w:pPr>
                    <w:jc w:val="center"/>
                    <w:rPr>
                      <w:rFonts w:ascii="Arial LatArm" w:hAnsi="Arial LatArm" w:cs="Calibri"/>
                      <w:sz w:val="20"/>
                      <w:szCs w:val="20"/>
                    </w:rPr>
                  </w:pPr>
                  <w:r>
                    <w:rPr>
                      <w:rFonts w:ascii="Arial" w:hAnsi="Arial" w:cs="Arial"/>
                      <w:sz w:val="20"/>
                      <w:szCs w:val="20"/>
                    </w:rPr>
                    <w:t>Корпус</w:t>
                  </w:r>
                  <w:r>
                    <w:rPr>
                      <w:rFonts w:ascii="Arial LatArm" w:hAnsi="Arial LatArm" w:cs="Calibri"/>
                      <w:sz w:val="20"/>
                      <w:szCs w:val="20"/>
                    </w:rPr>
                    <w:t xml:space="preserve"> </w:t>
                  </w:r>
                  <w:r>
                    <w:rPr>
                      <w:rFonts w:ascii="Arial" w:hAnsi="Arial" w:cs="Arial"/>
                      <w:sz w:val="20"/>
                      <w:szCs w:val="20"/>
                    </w:rPr>
                    <w:t>из</w:t>
                  </w:r>
                  <w:r>
                    <w:rPr>
                      <w:rFonts w:ascii="Arial LatArm" w:hAnsi="Arial LatArm" w:cs="Calibri"/>
                      <w:sz w:val="20"/>
                      <w:szCs w:val="20"/>
                    </w:rPr>
                    <w:t xml:space="preserve"> </w:t>
                  </w:r>
                  <w:r>
                    <w:rPr>
                      <w:rFonts w:ascii="Arial" w:hAnsi="Arial" w:cs="Arial"/>
                      <w:sz w:val="20"/>
                      <w:szCs w:val="20"/>
                    </w:rPr>
                    <w:t>литой</w:t>
                  </w:r>
                  <w:r>
                    <w:rPr>
                      <w:rFonts w:ascii="Arial LatArm" w:hAnsi="Arial LatArm" w:cs="Calibri"/>
                      <w:sz w:val="20"/>
                      <w:szCs w:val="20"/>
                    </w:rPr>
                    <w:t xml:space="preserve"> </w:t>
                  </w:r>
                  <w:r>
                    <w:rPr>
                      <w:rFonts w:ascii="Arial" w:hAnsi="Arial" w:cs="Arial"/>
                      <w:sz w:val="20"/>
                      <w:szCs w:val="20"/>
                    </w:rPr>
                    <w:t>алюминий</w:t>
                  </w:r>
                  <w:r>
                    <w:rPr>
                      <w:rFonts w:ascii="Arial LatArm" w:hAnsi="Arial LatArm" w:cs="Calibri"/>
                      <w:sz w:val="20"/>
                      <w:szCs w:val="20"/>
                    </w:rPr>
                    <w:t xml:space="preserve">, </w:t>
                  </w:r>
                  <w:r>
                    <w:rPr>
                      <w:rFonts w:ascii="Arial" w:hAnsi="Arial" w:cs="Arial"/>
                      <w:sz w:val="20"/>
                      <w:szCs w:val="20"/>
                    </w:rPr>
                    <w:t>максимальная</w:t>
                  </w:r>
                  <w:r>
                    <w:rPr>
                      <w:rFonts w:ascii="Arial LatArm" w:hAnsi="Arial LatArm" w:cs="Calibri"/>
                      <w:sz w:val="20"/>
                      <w:szCs w:val="20"/>
                    </w:rPr>
                    <w:t xml:space="preserve"> </w:t>
                  </w:r>
                  <w:r>
                    <w:rPr>
                      <w:rFonts w:ascii="Arial" w:hAnsi="Arial" w:cs="Arial"/>
                      <w:sz w:val="20"/>
                      <w:szCs w:val="20"/>
                    </w:rPr>
                    <w:t>длина</w:t>
                  </w:r>
                  <w:r>
                    <w:rPr>
                      <w:rFonts w:ascii="Arial LatArm" w:hAnsi="Arial LatArm" w:cs="Calibri"/>
                      <w:sz w:val="20"/>
                      <w:szCs w:val="20"/>
                    </w:rPr>
                    <w:t xml:space="preserve"> </w:t>
                  </w:r>
                  <w:r>
                    <w:rPr>
                      <w:rFonts w:ascii="Arial" w:hAnsi="Arial" w:cs="Arial"/>
                      <w:sz w:val="20"/>
                      <w:szCs w:val="20"/>
                    </w:rPr>
                    <w:t>корпуса</w:t>
                  </w:r>
                  <w:r>
                    <w:rPr>
                      <w:rFonts w:ascii="Arial LatArm" w:hAnsi="Arial LatArm" w:cs="Calibri"/>
                      <w:sz w:val="20"/>
                      <w:szCs w:val="20"/>
                    </w:rPr>
                    <w:t xml:space="preserve"> 460</w:t>
                  </w:r>
                  <w:r>
                    <w:rPr>
                      <w:rFonts w:ascii="Arial" w:hAnsi="Arial" w:cs="Arial"/>
                      <w:sz w:val="20"/>
                      <w:szCs w:val="20"/>
                    </w:rPr>
                    <w:t>мм</w:t>
                  </w:r>
                  <w:r>
                    <w:rPr>
                      <w:rFonts w:ascii="Arial LatArm" w:hAnsi="Arial LatArm" w:cs="Calibri"/>
                      <w:sz w:val="20"/>
                      <w:szCs w:val="20"/>
                    </w:rPr>
                    <w:t xml:space="preserve">, </w:t>
                  </w:r>
                  <w:r>
                    <w:rPr>
                      <w:rFonts w:ascii="Arial" w:hAnsi="Arial" w:cs="Arial"/>
                      <w:sz w:val="20"/>
                      <w:szCs w:val="20"/>
                    </w:rPr>
                    <w:t>максимальная</w:t>
                  </w:r>
                  <w:r>
                    <w:rPr>
                      <w:rFonts w:ascii="Arial LatArm" w:hAnsi="Arial LatArm" w:cs="Calibri"/>
                      <w:sz w:val="20"/>
                      <w:szCs w:val="20"/>
                    </w:rPr>
                    <w:t xml:space="preserve"> </w:t>
                  </w:r>
                  <w:r>
                    <w:rPr>
                      <w:rFonts w:ascii="Arial" w:hAnsi="Arial" w:cs="Arial"/>
                      <w:sz w:val="20"/>
                      <w:szCs w:val="20"/>
                    </w:rPr>
                    <w:t>ширина</w:t>
                  </w:r>
                  <w:r>
                    <w:rPr>
                      <w:rFonts w:ascii="Arial LatArm" w:hAnsi="Arial LatArm" w:cs="Calibri"/>
                      <w:sz w:val="20"/>
                      <w:szCs w:val="20"/>
                    </w:rPr>
                    <w:t xml:space="preserve"> </w:t>
                  </w:r>
                  <w:r>
                    <w:rPr>
                      <w:rFonts w:ascii="Arial" w:hAnsi="Arial" w:cs="Arial"/>
                      <w:sz w:val="20"/>
                      <w:szCs w:val="20"/>
                    </w:rPr>
                    <w:t>корпуса</w:t>
                  </w:r>
                  <w:r>
                    <w:rPr>
                      <w:rFonts w:ascii="Arial LatArm" w:hAnsi="Arial LatArm" w:cs="Calibri"/>
                      <w:sz w:val="20"/>
                      <w:szCs w:val="20"/>
                    </w:rPr>
                    <w:t xml:space="preserve"> 175</w:t>
                  </w:r>
                  <w:r>
                    <w:rPr>
                      <w:rFonts w:ascii="Arial" w:hAnsi="Arial" w:cs="Arial"/>
                      <w:sz w:val="20"/>
                      <w:szCs w:val="20"/>
                    </w:rPr>
                    <w:t>мм</w:t>
                  </w:r>
                  <w:r>
                    <w:rPr>
                      <w:rFonts w:ascii="Arial LatArm" w:hAnsi="Arial LatArm" w:cs="Calibri"/>
                      <w:sz w:val="20"/>
                      <w:szCs w:val="20"/>
                    </w:rPr>
                    <w:t>.</w:t>
                  </w:r>
                </w:p>
              </w:tc>
            </w:tr>
            <w:tr w:rsidR="008830D2" w:rsidTr="008830D2">
              <w:trPr>
                <w:trHeight w:val="1920"/>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8830D2" w:rsidRDefault="008830D2">
                  <w:pPr>
                    <w:rPr>
                      <w:rFonts w:ascii="Arial LatArm" w:hAnsi="Arial LatArm" w:cs="Calibri"/>
                      <w:sz w:val="20"/>
                      <w:szCs w:val="20"/>
                    </w:rPr>
                  </w:pPr>
                  <w:r>
                    <w:rPr>
                      <w:rFonts w:ascii="Arial" w:hAnsi="Arial" w:cs="Arial"/>
                      <w:sz w:val="20"/>
                      <w:szCs w:val="20"/>
                    </w:rPr>
                    <w:lastRenderedPageBreak/>
                    <w:t>Диаметр</w:t>
                  </w:r>
                  <w:r>
                    <w:rPr>
                      <w:rFonts w:ascii="Arial LatArm" w:hAnsi="Arial LatArm" w:cs="Calibri"/>
                      <w:sz w:val="20"/>
                      <w:szCs w:val="20"/>
                    </w:rPr>
                    <w:t xml:space="preserve"> </w:t>
                  </w:r>
                  <w:r>
                    <w:rPr>
                      <w:rFonts w:ascii="Arial" w:hAnsi="Arial" w:cs="Arial"/>
                      <w:sz w:val="20"/>
                      <w:szCs w:val="20"/>
                    </w:rPr>
                    <w:t>монтажного</w:t>
                  </w:r>
                  <w:r>
                    <w:rPr>
                      <w:rFonts w:ascii="Arial LatArm" w:hAnsi="Arial LatArm" w:cs="Calibri"/>
                      <w:sz w:val="20"/>
                      <w:szCs w:val="20"/>
                    </w:rPr>
                    <w:t xml:space="preserve"> </w:t>
                  </w:r>
                  <w:r>
                    <w:rPr>
                      <w:rFonts w:ascii="Arial" w:hAnsi="Arial" w:cs="Arial"/>
                      <w:sz w:val="20"/>
                      <w:szCs w:val="20"/>
                    </w:rPr>
                    <w:t>отверстия</w:t>
                  </w:r>
                  <w:r>
                    <w:rPr>
                      <w:rFonts w:ascii="Arial LatArm" w:hAnsi="Arial LatArm" w:cs="Calibri"/>
                      <w:sz w:val="20"/>
                      <w:szCs w:val="20"/>
                    </w:rPr>
                    <w:t xml:space="preserve"> 44-50</w:t>
                  </w:r>
                  <w:r>
                    <w:rPr>
                      <w:rFonts w:ascii="Arial" w:hAnsi="Arial" w:cs="Arial"/>
                      <w:sz w:val="20"/>
                      <w:szCs w:val="20"/>
                    </w:rPr>
                    <w:t>мм</w:t>
                  </w:r>
                  <w:r>
                    <w:rPr>
                      <w:rFonts w:ascii="Arial LatArm" w:hAnsi="Arial LatArm" w:cs="Calibri"/>
                      <w:sz w:val="20"/>
                      <w:szCs w:val="20"/>
                    </w:rPr>
                    <w:t xml:space="preserve">, </w:t>
                  </w:r>
                  <w:r>
                    <w:rPr>
                      <w:rFonts w:ascii="Arial" w:hAnsi="Arial" w:cs="Arial"/>
                      <w:sz w:val="20"/>
                      <w:szCs w:val="20"/>
                    </w:rPr>
                    <w:t>монтажная</w:t>
                  </w:r>
                  <w:r>
                    <w:rPr>
                      <w:rFonts w:ascii="Arial LatArm" w:hAnsi="Arial LatArm" w:cs="Calibri"/>
                      <w:sz w:val="20"/>
                      <w:szCs w:val="20"/>
                    </w:rPr>
                    <w:t xml:space="preserve"> </w:t>
                  </w:r>
                  <w:r>
                    <w:rPr>
                      <w:rFonts w:ascii="Arial" w:hAnsi="Arial" w:cs="Arial"/>
                      <w:sz w:val="20"/>
                      <w:szCs w:val="20"/>
                    </w:rPr>
                    <w:t>часть</w:t>
                  </w:r>
                  <w:r>
                    <w:rPr>
                      <w:rFonts w:ascii="Arial LatArm" w:hAnsi="Arial LatArm" w:cs="Calibri"/>
                      <w:sz w:val="20"/>
                      <w:szCs w:val="20"/>
                    </w:rPr>
                    <w:t xml:space="preserve"> </w:t>
                  </w:r>
                  <w:r>
                    <w:rPr>
                      <w:rFonts w:ascii="Arial" w:hAnsi="Arial" w:cs="Arial"/>
                      <w:sz w:val="20"/>
                      <w:szCs w:val="20"/>
                    </w:rPr>
                    <w:t>в</w:t>
                  </w:r>
                  <w:r>
                    <w:rPr>
                      <w:rFonts w:ascii="Arial LatArm" w:hAnsi="Arial LatArm" w:cs="Calibri"/>
                      <w:sz w:val="20"/>
                      <w:szCs w:val="20"/>
                    </w:rPr>
                    <w:t xml:space="preserve"> </w:t>
                  </w:r>
                  <w:r>
                    <w:rPr>
                      <w:rFonts w:ascii="Arial" w:hAnsi="Arial" w:cs="Arial"/>
                      <w:sz w:val="20"/>
                      <w:szCs w:val="20"/>
                    </w:rPr>
                    <w:t>виде</w:t>
                  </w:r>
                  <w:r>
                    <w:rPr>
                      <w:rFonts w:ascii="Arial LatArm" w:hAnsi="Arial LatArm" w:cs="Calibri"/>
                      <w:sz w:val="20"/>
                      <w:szCs w:val="20"/>
                    </w:rPr>
                    <w:t xml:space="preserve"> </w:t>
                  </w:r>
                  <w:r>
                    <w:rPr>
                      <w:rFonts w:ascii="Arial" w:hAnsi="Arial" w:cs="Arial"/>
                      <w:sz w:val="20"/>
                      <w:szCs w:val="20"/>
                    </w:rPr>
                    <w:t>трубы</w:t>
                  </w:r>
                  <w:r>
                    <w:rPr>
                      <w:rFonts w:ascii="Arial LatArm" w:hAnsi="Arial LatArm" w:cs="Calibri"/>
                      <w:sz w:val="20"/>
                      <w:szCs w:val="20"/>
                    </w:rPr>
                    <w:t>-</w:t>
                  </w:r>
                  <w:r>
                    <w:rPr>
                      <w:rFonts w:ascii="Arial" w:hAnsi="Arial" w:cs="Arial"/>
                      <w:sz w:val="20"/>
                      <w:szCs w:val="20"/>
                    </w:rPr>
                    <w:t>толщина</w:t>
                  </w:r>
                  <w:r>
                    <w:rPr>
                      <w:rFonts w:ascii="Arial LatArm" w:hAnsi="Arial LatArm" w:cs="Calibri"/>
                      <w:sz w:val="20"/>
                      <w:szCs w:val="20"/>
                    </w:rPr>
                    <w:t xml:space="preserve"> </w:t>
                  </w:r>
                  <w:r>
                    <w:rPr>
                      <w:rFonts w:ascii="Arial" w:hAnsi="Arial" w:cs="Arial"/>
                      <w:sz w:val="20"/>
                      <w:szCs w:val="20"/>
                    </w:rPr>
                    <w:t>стенки</w:t>
                  </w:r>
                  <w:r>
                    <w:rPr>
                      <w:rFonts w:ascii="Arial LatArm" w:hAnsi="Arial LatArm" w:cs="Calibri"/>
                      <w:sz w:val="20"/>
                      <w:szCs w:val="20"/>
                    </w:rPr>
                    <w:t xml:space="preserve"> </w:t>
                  </w:r>
                  <w:r>
                    <w:rPr>
                      <w:rFonts w:ascii="Arial" w:hAnsi="Arial" w:cs="Arial"/>
                      <w:sz w:val="20"/>
                      <w:szCs w:val="20"/>
                    </w:rPr>
                    <w:t>не</w:t>
                  </w:r>
                  <w:r>
                    <w:rPr>
                      <w:rFonts w:ascii="Arial LatArm" w:hAnsi="Arial LatArm" w:cs="Calibri"/>
                      <w:sz w:val="20"/>
                      <w:szCs w:val="20"/>
                    </w:rPr>
                    <w:t xml:space="preserve"> </w:t>
                  </w:r>
                  <w:r>
                    <w:rPr>
                      <w:rFonts w:ascii="Arial" w:hAnsi="Arial" w:cs="Arial"/>
                      <w:sz w:val="20"/>
                      <w:szCs w:val="20"/>
                    </w:rPr>
                    <w:t>менее</w:t>
                  </w:r>
                  <w:r>
                    <w:rPr>
                      <w:rFonts w:ascii="Arial LatArm" w:hAnsi="Arial LatArm" w:cs="Calibri"/>
                      <w:sz w:val="20"/>
                      <w:szCs w:val="20"/>
                    </w:rPr>
                    <w:t xml:space="preserve"> 7</w:t>
                  </w:r>
                  <w:r>
                    <w:rPr>
                      <w:rFonts w:ascii="Arial" w:hAnsi="Arial" w:cs="Arial"/>
                      <w:sz w:val="20"/>
                      <w:szCs w:val="20"/>
                    </w:rPr>
                    <w:t>мм</w:t>
                  </w:r>
                  <w:r>
                    <w:rPr>
                      <w:rFonts w:ascii="Arial LatArm" w:hAnsi="Arial LatArm" w:cs="Calibri"/>
                      <w:sz w:val="20"/>
                      <w:szCs w:val="20"/>
                    </w:rPr>
                    <w:t xml:space="preserve">,  </w:t>
                  </w:r>
                  <w:r>
                    <w:rPr>
                      <w:rFonts w:ascii="Arial" w:hAnsi="Arial" w:cs="Arial"/>
                      <w:sz w:val="20"/>
                      <w:szCs w:val="20"/>
                    </w:rPr>
                    <w:t>длиной</w:t>
                  </w:r>
                  <w:r>
                    <w:rPr>
                      <w:rFonts w:ascii="Arial LatArm" w:hAnsi="Arial LatArm" w:cs="Calibri"/>
                      <w:sz w:val="20"/>
                      <w:szCs w:val="20"/>
                    </w:rPr>
                    <w:t xml:space="preserve"> 75-105</w:t>
                  </w:r>
                  <w:r>
                    <w:rPr>
                      <w:rFonts w:ascii="Arial" w:hAnsi="Arial" w:cs="Arial"/>
                      <w:sz w:val="20"/>
                      <w:szCs w:val="20"/>
                    </w:rPr>
                    <w:t>мм</w:t>
                  </w:r>
                  <w:r>
                    <w:rPr>
                      <w:rFonts w:ascii="Arial LatArm" w:hAnsi="Arial LatArm" w:cs="Calibri"/>
                      <w:sz w:val="20"/>
                      <w:szCs w:val="20"/>
                    </w:rPr>
                    <w:t xml:space="preserve">, </w:t>
                  </w:r>
                  <w:r>
                    <w:rPr>
                      <w:rFonts w:ascii="Arial" w:hAnsi="Arial" w:cs="Arial"/>
                      <w:sz w:val="20"/>
                      <w:szCs w:val="20"/>
                    </w:rPr>
                    <w:t>крепление</w:t>
                  </w:r>
                  <w:r>
                    <w:rPr>
                      <w:rFonts w:ascii="Arial LatArm" w:hAnsi="Arial LatArm" w:cs="Calibri"/>
                      <w:sz w:val="20"/>
                      <w:szCs w:val="20"/>
                    </w:rPr>
                    <w:t xml:space="preserve"> </w:t>
                  </w:r>
                  <w:r>
                    <w:rPr>
                      <w:rFonts w:ascii="Arial" w:hAnsi="Arial" w:cs="Arial"/>
                      <w:sz w:val="20"/>
                      <w:szCs w:val="20"/>
                    </w:rPr>
                    <w:t>не</w:t>
                  </w:r>
                  <w:r>
                    <w:rPr>
                      <w:rFonts w:ascii="Arial LatArm" w:hAnsi="Arial LatArm" w:cs="Calibri"/>
                      <w:sz w:val="20"/>
                      <w:szCs w:val="20"/>
                    </w:rPr>
                    <w:t xml:space="preserve"> </w:t>
                  </w:r>
                  <w:r>
                    <w:rPr>
                      <w:rFonts w:ascii="Arial" w:hAnsi="Arial" w:cs="Arial"/>
                      <w:sz w:val="20"/>
                      <w:szCs w:val="20"/>
                    </w:rPr>
                    <w:t>менее</w:t>
                  </w:r>
                  <w:r>
                    <w:rPr>
                      <w:rFonts w:ascii="Arial LatArm" w:hAnsi="Arial LatArm" w:cs="Calibri"/>
                      <w:sz w:val="20"/>
                      <w:szCs w:val="20"/>
                    </w:rPr>
                    <w:t xml:space="preserve"> </w:t>
                  </w:r>
                  <w:r>
                    <w:rPr>
                      <w:rFonts w:ascii="Arial" w:hAnsi="Arial" w:cs="Arial"/>
                      <w:sz w:val="20"/>
                      <w:szCs w:val="20"/>
                    </w:rPr>
                    <w:t>двумя</w:t>
                  </w:r>
                  <w:r>
                    <w:rPr>
                      <w:rFonts w:ascii="Arial LatArm" w:hAnsi="Arial LatArm" w:cs="Calibri"/>
                      <w:sz w:val="20"/>
                      <w:szCs w:val="20"/>
                    </w:rPr>
                    <w:t xml:space="preserve"> </w:t>
                  </w:r>
                  <w:r>
                    <w:rPr>
                      <w:rFonts w:ascii="Arial" w:hAnsi="Arial" w:cs="Arial"/>
                      <w:sz w:val="20"/>
                      <w:szCs w:val="20"/>
                    </w:rPr>
                    <w:t>болтами</w:t>
                  </w:r>
                </w:p>
              </w:tc>
            </w:tr>
            <w:tr w:rsidR="008830D2" w:rsidTr="008830D2">
              <w:trPr>
                <w:trHeight w:val="1035"/>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8830D2" w:rsidRDefault="008830D2">
                  <w:pPr>
                    <w:jc w:val="center"/>
                    <w:rPr>
                      <w:rFonts w:ascii="Arial LatArm" w:hAnsi="Arial LatArm" w:cs="Calibri"/>
                      <w:sz w:val="20"/>
                      <w:szCs w:val="20"/>
                    </w:rPr>
                  </w:pPr>
                  <w:r>
                    <w:rPr>
                      <w:rFonts w:ascii="Arial" w:hAnsi="Arial" w:cs="Arial"/>
                      <w:sz w:val="20"/>
                      <w:szCs w:val="20"/>
                    </w:rPr>
                    <w:t>Работа</w:t>
                  </w:r>
                  <w:r>
                    <w:rPr>
                      <w:rFonts w:ascii="Arial LatArm" w:hAnsi="Arial LatArm" w:cs="Calibri"/>
                      <w:sz w:val="20"/>
                      <w:szCs w:val="20"/>
                    </w:rPr>
                    <w:t xml:space="preserve"> </w:t>
                  </w:r>
                  <w:r>
                    <w:rPr>
                      <w:rFonts w:ascii="Arial" w:hAnsi="Arial" w:cs="Arial"/>
                      <w:sz w:val="20"/>
                      <w:szCs w:val="20"/>
                    </w:rPr>
                    <w:t>не</w:t>
                  </w:r>
                  <w:r>
                    <w:rPr>
                      <w:rFonts w:ascii="Arial LatArm" w:hAnsi="Arial LatArm" w:cs="Calibri"/>
                      <w:sz w:val="20"/>
                      <w:szCs w:val="20"/>
                    </w:rPr>
                    <w:t xml:space="preserve"> </w:t>
                  </w:r>
                  <w:r>
                    <w:rPr>
                      <w:rFonts w:ascii="Arial" w:hAnsi="Arial" w:cs="Arial"/>
                      <w:sz w:val="20"/>
                      <w:szCs w:val="20"/>
                    </w:rPr>
                    <w:t>менее</w:t>
                  </w:r>
                  <w:r>
                    <w:rPr>
                      <w:rFonts w:ascii="Arial LatArm" w:hAnsi="Arial LatArm" w:cs="Calibri"/>
                      <w:sz w:val="20"/>
                      <w:szCs w:val="20"/>
                    </w:rPr>
                    <w:t xml:space="preserve"> -40 </w:t>
                  </w:r>
                  <w:r>
                    <w:rPr>
                      <w:rFonts w:ascii="Arial" w:hAnsi="Arial" w:cs="Arial"/>
                      <w:sz w:val="20"/>
                      <w:szCs w:val="20"/>
                    </w:rPr>
                    <w:t>до</w:t>
                  </w:r>
                  <w:r>
                    <w:rPr>
                      <w:rFonts w:ascii="Arial LatArm" w:hAnsi="Arial LatArm" w:cs="Calibri"/>
                      <w:sz w:val="20"/>
                      <w:szCs w:val="20"/>
                    </w:rPr>
                    <w:t xml:space="preserve"> +40 </w:t>
                  </w:r>
                  <w:r>
                    <w:rPr>
                      <w:rFonts w:ascii="Arial" w:hAnsi="Arial" w:cs="Arial"/>
                      <w:sz w:val="20"/>
                      <w:szCs w:val="20"/>
                    </w:rPr>
                    <w:t>при</w:t>
                  </w:r>
                  <w:r>
                    <w:rPr>
                      <w:rFonts w:ascii="Arial LatArm" w:hAnsi="Arial LatArm" w:cs="Calibri"/>
                      <w:sz w:val="20"/>
                      <w:szCs w:val="20"/>
                    </w:rPr>
                    <w:t xml:space="preserve"> </w:t>
                  </w:r>
                  <w:r>
                    <w:rPr>
                      <w:rFonts w:ascii="Arial" w:hAnsi="Arial" w:cs="Arial"/>
                      <w:sz w:val="20"/>
                      <w:szCs w:val="20"/>
                    </w:rPr>
                    <w:t>температуре</w:t>
                  </w:r>
                  <w:r>
                    <w:rPr>
                      <w:rFonts w:ascii="Arial LatArm" w:hAnsi="Arial LatArm" w:cs="Calibri"/>
                      <w:sz w:val="20"/>
                      <w:szCs w:val="20"/>
                    </w:rPr>
                    <w:t xml:space="preserve"> </w:t>
                  </w:r>
                  <w:r>
                    <w:rPr>
                      <w:rFonts w:ascii="Arial" w:hAnsi="Arial" w:cs="Arial"/>
                      <w:sz w:val="20"/>
                      <w:szCs w:val="20"/>
                    </w:rPr>
                    <w:t>окружающей</w:t>
                  </w:r>
                  <w:r>
                    <w:rPr>
                      <w:rFonts w:ascii="Arial LatArm" w:hAnsi="Arial LatArm" w:cs="Calibri"/>
                      <w:sz w:val="20"/>
                      <w:szCs w:val="20"/>
                    </w:rPr>
                    <w:t xml:space="preserve"> </w:t>
                  </w:r>
                  <w:r>
                    <w:rPr>
                      <w:rFonts w:ascii="Arial" w:hAnsi="Arial" w:cs="Arial"/>
                      <w:sz w:val="20"/>
                      <w:szCs w:val="20"/>
                    </w:rPr>
                    <w:t>среды</w:t>
                  </w:r>
                  <w:r>
                    <w:rPr>
                      <w:rFonts w:ascii="Arial LatArm" w:hAnsi="Arial LatArm" w:cs="Calibri"/>
                      <w:sz w:val="20"/>
                      <w:szCs w:val="20"/>
                    </w:rPr>
                    <w:t>.</w:t>
                  </w:r>
                </w:p>
              </w:tc>
            </w:tr>
            <w:tr w:rsidR="008830D2" w:rsidTr="008830D2">
              <w:trPr>
                <w:trHeight w:val="1290"/>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8830D2" w:rsidRDefault="008830D2">
                  <w:pPr>
                    <w:jc w:val="center"/>
                    <w:rPr>
                      <w:rFonts w:ascii="Arial LatArm" w:hAnsi="Arial LatArm" w:cs="Calibri"/>
                      <w:sz w:val="20"/>
                      <w:szCs w:val="20"/>
                    </w:rPr>
                  </w:pPr>
                  <w:r>
                    <w:rPr>
                      <w:rFonts w:ascii="Arial LatArm" w:hAnsi="Arial LatArm" w:cs="Calibri"/>
                      <w:sz w:val="20"/>
                      <w:szCs w:val="20"/>
                    </w:rPr>
                    <w:t xml:space="preserve"> </w:t>
                  </w:r>
                  <w:r>
                    <w:rPr>
                      <w:rFonts w:ascii="Arial" w:hAnsi="Arial" w:cs="Arial"/>
                      <w:sz w:val="20"/>
                      <w:szCs w:val="20"/>
                    </w:rPr>
                    <w:t>на</w:t>
                  </w:r>
                  <w:r>
                    <w:rPr>
                      <w:rFonts w:ascii="Arial LatArm" w:hAnsi="Arial LatArm" w:cs="Calibri"/>
                      <w:sz w:val="20"/>
                      <w:szCs w:val="20"/>
                    </w:rPr>
                    <w:t xml:space="preserve"> </w:t>
                  </w:r>
                  <w:r>
                    <w:rPr>
                      <w:rFonts w:ascii="Arial" w:hAnsi="Arial" w:cs="Arial"/>
                      <w:sz w:val="20"/>
                      <w:szCs w:val="20"/>
                    </w:rPr>
                    <w:t>светильнике</w:t>
                  </w:r>
                  <w:r>
                    <w:rPr>
                      <w:rFonts w:ascii="Arial LatArm" w:hAnsi="Arial LatArm" w:cs="Calibri"/>
                      <w:sz w:val="20"/>
                      <w:szCs w:val="20"/>
                    </w:rPr>
                    <w:t xml:space="preserve"> </w:t>
                  </w:r>
                  <w:r>
                    <w:rPr>
                      <w:rFonts w:ascii="Arial" w:hAnsi="Arial" w:cs="Arial"/>
                      <w:sz w:val="20"/>
                      <w:szCs w:val="20"/>
                    </w:rPr>
                    <w:t>лазерной</w:t>
                  </w:r>
                  <w:r>
                    <w:rPr>
                      <w:rFonts w:ascii="Arial LatArm" w:hAnsi="Arial LatArm" w:cs="Calibri"/>
                      <w:sz w:val="20"/>
                      <w:szCs w:val="20"/>
                    </w:rPr>
                    <w:t xml:space="preserve"> </w:t>
                  </w:r>
                  <w:r>
                    <w:rPr>
                      <w:rFonts w:ascii="Arial" w:hAnsi="Arial" w:cs="Arial"/>
                      <w:sz w:val="20"/>
                      <w:szCs w:val="20"/>
                    </w:rPr>
                    <w:t>гравировкой</w:t>
                  </w:r>
                  <w:r>
                    <w:rPr>
                      <w:rFonts w:ascii="Arial LatArm" w:hAnsi="Arial LatArm" w:cs="Calibri"/>
                      <w:sz w:val="20"/>
                      <w:szCs w:val="20"/>
                    </w:rPr>
                    <w:t xml:space="preserve"> </w:t>
                  </w:r>
                  <w:r>
                    <w:rPr>
                      <w:rFonts w:ascii="Arial" w:hAnsi="Arial" w:cs="Arial"/>
                      <w:sz w:val="20"/>
                      <w:szCs w:val="20"/>
                    </w:rPr>
                    <w:t>должно</w:t>
                  </w:r>
                  <w:r>
                    <w:rPr>
                      <w:rFonts w:ascii="Arial LatArm" w:hAnsi="Arial LatArm" w:cs="Calibri"/>
                      <w:sz w:val="20"/>
                      <w:szCs w:val="20"/>
                    </w:rPr>
                    <w:t xml:space="preserve"> </w:t>
                  </w:r>
                  <w:r>
                    <w:rPr>
                      <w:rFonts w:ascii="Arial" w:hAnsi="Arial" w:cs="Arial"/>
                      <w:sz w:val="20"/>
                      <w:szCs w:val="20"/>
                    </w:rPr>
                    <w:t>быть</w:t>
                  </w:r>
                  <w:r>
                    <w:rPr>
                      <w:rFonts w:ascii="Arial LatArm" w:hAnsi="Arial LatArm" w:cs="Calibri"/>
                      <w:sz w:val="20"/>
                      <w:szCs w:val="20"/>
                    </w:rPr>
                    <w:t xml:space="preserve"> </w:t>
                  </w:r>
                  <w:r>
                    <w:rPr>
                      <w:rFonts w:ascii="Arial" w:hAnsi="Arial" w:cs="Arial"/>
                      <w:sz w:val="20"/>
                      <w:szCs w:val="20"/>
                    </w:rPr>
                    <w:t>написано</w:t>
                  </w:r>
                  <w:r>
                    <w:rPr>
                      <w:rFonts w:ascii="Arial LatArm" w:hAnsi="Arial LatArm" w:cs="Calibri"/>
                      <w:sz w:val="20"/>
                      <w:szCs w:val="20"/>
                    </w:rPr>
                    <w:t xml:space="preserve"> </w:t>
                  </w:r>
                  <w:r>
                    <w:rPr>
                      <w:rFonts w:ascii="Arial" w:hAnsi="Arial" w:cs="Arial"/>
                      <w:sz w:val="20"/>
                      <w:szCs w:val="20"/>
                    </w:rPr>
                    <w:t>название</w:t>
                  </w:r>
                  <w:r>
                    <w:rPr>
                      <w:rFonts w:ascii="Arial LatArm" w:hAnsi="Arial LatArm" w:cs="Calibri"/>
                      <w:sz w:val="20"/>
                      <w:szCs w:val="20"/>
                    </w:rPr>
                    <w:t xml:space="preserve">  </w:t>
                  </w:r>
                  <w:r>
                    <w:rPr>
                      <w:rFonts w:ascii="Arial LatArm" w:hAnsi="Arial LatArm" w:cs="Calibri"/>
                      <w:b/>
                      <w:bCs/>
                      <w:sz w:val="20"/>
                      <w:szCs w:val="20"/>
                    </w:rPr>
                    <w:t>Yerqaghluys</w:t>
                  </w:r>
                  <w:r>
                    <w:rPr>
                      <w:rFonts w:ascii="Arial LatArm" w:hAnsi="Arial LatArm" w:cs="Calibri"/>
                      <w:sz w:val="20"/>
                      <w:szCs w:val="20"/>
                    </w:rPr>
                    <w:t xml:space="preserve">   .</w:t>
                  </w:r>
                </w:p>
              </w:tc>
            </w:tr>
            <w:tr w:rsidR="008830D2" w:rsidTr="008830D2">
              <w:trPr>
                <w:trHeight w:val="765"/>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8830D2" w:rsidRDefault="008830D2">
                  <w:pPr>
                    <w:jc w:val="center"/>
                    <w:rPr>
                      <w:rFonts w:ascii="Arial LatArm" w:hAnsi="Arial LatArm" w:cs="Calibri"/>
                      <w:sz w:val="20"/>
                      <w:szCs w:val="20"/>
                    </w:rPr>
                  </w:pPr>
                  <w:r>
                    <w:rPr>
                      <w:rFonts w:ascii="Arial" w:hAnsi="Arial" w:cs="Arial"/>
                      <w:sz w:val="20"/>
                      <w:szCs w:val="20"/>
                    </w:rPr>
                    <w:t>Срок</w:t>
                  </w:r>
                  <w:r>
                    <w:rPr>
                      <w:rFonts w:ascii="Arial LatArm" w:hAnsi="Arial LatArm" w:cs="Calibri"/>
                      <w:sz w:val="20"/>
                      <w:szCs w:val="20"/>
                    </w:rPr>
                    <w:t xml:space="preserve"> </w:t>
                  </w:r>
                  <w:r>
                    <w:rPr>
                      <w:rFonts w:ascii="Arial" w:hAnsi="Arial" w:cs="Arial"/>
                      <w:sz w:val="20"/>
                      <w:szCs w:val="20"/>
                    </w:rPr>
                    <w:t>службы</w:t>
                  </w:r>
                  <w:r>
                    <w:rPr>
                      <w:rFonts w:ascii="Arial LatArm" w:hAnsi="Arial LatArm" w:cs="Calibri"/>
                      <w:sz w:val="20"/>
                      <w:szCs w:val="20"/>
                    </w:rPr>
                    <w:t>-</w:t>
                  </w:r>
                  <w:r>
                    <w:rPr>
                      <w:rFonts w:ascii="Arial" w:hAnsi="Arial" w:cs="Arial"/>
                      <w:sz w:val="20"/>
                      <w:szCs w:val="20"/>
                    </w:rPr>
                    <w:t>не</w:t>
                  </w:r>
                  <w:r>
                    <w:rPr>
                      <w:rFonts w:ascii="Arial LatArm" w:hAnsi="Arial LatArm" w:cs="Calibri"/>
                      <w:sz w:val="20"/>
                      <w:szCs w:val="20"/>
                    </w:rPr>
                    <w:t xml:space="preserve"> </w:t>
                  </w:r>
                  <w:r>
                    <w:rPr>
                      <w:rFonts w:ascii="Arial" w:hAnsi="Arial" w:cs="Arial"/>
                      <w:sz w:val="20"/>
                      <w:szCs w:val="20"/>
                    </w:rPr>
                    <w:t>менее</w:t>
                  </w:r>
                  <w:r>
                    <w:rPr>
                      <w:rFonts w:ascii="Arial LatArm" w:hAnsi="Arial LatArm" w:cs="Calibri"/>
                      <w:sz w:val="20"/>
                      <w:szCs w:val="20"/>
                    </w:rPr>
                    <w:t xml:space="preserve"> 20000 </w:t>
                  </w:r>
                  <w:r>
                    <w:rPr>
                      <w:rFonts w:ascii="Arial" w:hAnsi="Arial" w:cs="Arial"/>
                      <w:sz w:val="20"/>
                      <w:szCs w:val="20"/>
                    </w:rPr>
                    <w:t>часов</w:t>
                  </w:r>
                </w:p>
              </w:tc>
            </w:tr>
            <w:tr w:rsidR="008830D2" w:rsidTr="008830D2">
              <w:trPr>
                <w:trHeight w:val="675"/>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8830D2" w:rsidRDefault="008830D2">
                  <w:pPr>
                    <w:jc w:val="center"/>
                    <w:rPr>
                      <w:rFonts w:ascii="Arial LatArm" w:hAnsi="Arial LatArm" w:cs="Calibri"/>
                      <w:b/>
                      <w:bCs/>
                      <w:sz w:val="20"/>
                      <w:szCs w:val="20"/>
                    </w:rPr>
                  </w:pPr>
                  <w:r>
                    <w:rPr>
                      <w:rFonts w:ascii="Arial" w:hAnsi="Arial" w:cs="Arial"/>
                      <w:b/>
                      <w:bCs/>
                      <w:sz w:val="20"/>
                      <w:szCs w:val="20"/>
                    </w:rPr>
                    <w:t>Гарантийный</w:t>
                  </w:r>
                  <w:r>
                    <w:rPr>
                      <w:rFonts w:ascii="Arial LatArm" w:hAnsi="Arial LatArm" w:cs="Calibri"/>
                      <w:b/>
                      <w:bCs/>
                      <w:sz w:val="20"/>
                      <w:szCs w:val="20"/>
                    </w:rPr>
                    <w:t xml:space="preserve"> </w:t>
                  </w:r>
                  <w:r>
                    <w:rPr>
                      <w:rFonts w:ascii="Arial" w:hAnsi="Arial" w:cs="Arial"/>
                      <w:b/>
                      <w:bCs/>
                      <w:sz w:val="20"/>
                      <w:szCs w:val="20"/>
                    </w:rPr>
                    <w:t>срок</w:t>
                  </w:r>
                  <w:r>
                    <w:rPr>
                      <w:rFonts w:ascii="Arial LatArm" w:hAnsi="Arial LatArm" w:cs="Calibri"/>
                      <w:b/>
                      <w:bCs/>
                      <w:sz w:val="20"/>
                      <w:szCs w:val="20"/>
                    </w:rPr>
                    <w:t xml:space="preserve"> </w:t>
                  </w:r>
                  <w:r>
                    <w:rPr>
                      <w:rFonts w:ascii="Arial" w:hAnsi="Arial" w:cs="Arial"/>
                      <w:b/>
                      <w:bCs/>
                      <w:sz w:val="20"/>
                      <w:szCs w:val="20"/>
                    </w:rPr>
                    <w:t>не</w:t>
                  </w:r>
                  <w:r>
                    <w:rPr>
                      <w:rFonts w:ascii="Arial LatArm" w:hAnsi="Arial LatArm" w:cs="Calibri"/>
                      <w:b/>
                      <w:bCs/>
                      <w:sz w:val="20"/>
                      <w:szCs w:val="20"/>
                    </w:rPr>
                    <w:t xml:space="preserve"> </w:t>
                  </w:r>
                  <w:r>
                    <w:rPr>
                      <w:rFonts w:ascii="Arial" w:hAnsi="Arial" w:cs="Arial"/>
                      <w:b/>
                      <w:bCs/>
                      <w:sz w:val="20"/>
                      <w:szCs w:val="20"/>
                    </w:rPr>
                    <w:t>менее</w:t>
                  </w:r>
                  <w:r>
                    <w:rPr>
                      <w:rFonts w:ascii="Arial LatArm" w:hAnsi="Arial LatArm" w:cs="Calibri"/>
                      <w:b/>
                      <w:bCs/>
                      <w:sz w:val="20"/>
                      <w:szCs w:val="20"/>
                    </w:rPr>
                    <w:t xml:space="preserve"> 3 </w:t>
                  </w:r>
                  <w:r>
                    <w:rPr>
                      <w:rFonts w:ascii="Arial" w:hAnsi="Arial" w:cs="Arial"/>
                      <w:b/>
                      <w:bCs/>
                      <w:sz w:val="20"/>
                      <w:szCs w:val="20"/>
                    </w:rPr>
                    <w:t>года</w:t>
                  </w:r>
                  <w:r>
                    <w:rPr>
                      <w:rFonts w:ascii="Arial LatArm" w:hAnsi="Arial LatArm" w:cs="Calibri"/>
                      <w:b/>
                      <w:bCs/>
                      <w:sz w:val="20"/>
                      <w:szCs w:val="20"/>
                    </w:rPr>
                    <w:t>.</w:t>
                  </w:r>
                </w:p>
              </w:tc>
            </w:tr>
            <w:tr w:rsidR="008830D2" w:rsidTr="008830D2">
              <w:trPr>
                <w:trHeight w:val="915"/>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8830D2" w:rsidRDefault="008830D2">
                  <w:pPr>
                    <w:jc w:val="center"/>
                    <w:rPr>
                      <w:rFonts w:ascii="Arial LatArm" w:hAnsi="Arial LatArm" w:cs="Calibri"/>
                      <w:sz w:val="20"/>
                      <w:szCs w:val="20"/>
                    </w:rPr>
                  </w:pPr>
                  <w:r>
                    <w:rPr>
                      <w:rFonts w:ascii="Arial" w:hAnsi="Arial" w:cs="Arial"/>
                      <w:sz w:val="20"/>
                      <w:szCs w:val="20"/>
                    </w:rPr>
                    <w:t>Неиспользованный</w:t>
                  </w:r>
                  <w:r>
                    <w:rPr>
                      <w:rFonts w:ascii="Arial LatArm" w:hAnsi="Arial LatArm" w:cs="Calibri"/>
                      <w:sz w:val="20"/>
                      <w:szCs w:val="20"/>
                    </w:rPr>
                    <w:t xml:space="preserve">, </w:t>
                  </w:r>
                  <w:r>
                    <w:rPr>
                      <w:rFonts w:ascii="Arial" w:hAnsi="Arial" w:cs="Arial"/>
                      <w:sz w:val="20"/>
                      <w:szCs w:val="20"/>
                    </w:rPr>
                    <w:t>произведен</w:t>
                  </w:r>
                  <w:r>
                    <w:rPr>
                      <w:rFonts w:ascii="Arial LatArm" w:hAnsi="Arial LatArm" w:cs="Calibri"/>
                      <w:sz w:val="20"/>
                      <w:szCs w:val="20"/>
                    </w:rPr>
                    <w:t xml:space="preserve"> </w:t>
                  </w:r>
                  <w:r>
                    <w:rPr>
                      <w:rFonts w:ascii="Arial" w:hAnsi="Arial" w:cs="Arial"/>
                      <w:sz w:val="20"/>
                      <w:szCs w:val="20"/>
                    </w:rPr>
                    <w:t>не</w:t>
                  </w:r>
                  <w:r>
                    <w:rPr>
                      <w:rFonts w:ascii="Arial LatArm" w:hAnsi="Arial LatArm" w:cs="Calibri"/>
                      <w:sz w:val="20"/>
                      <w:szCs w:val="20"/>
                    </w:rPr>
                    <w:t xml:space="preserve"> </w:t>
                  </w:r>
                  <w:r>
                    <w:rPr>
                      <w:rFonts w:ascii="Arial" w:hAnsi="Arial" w:cs="Arial"/>
                      <w:sz w:val="20"/>
                      <w:szCs w:val="20"/>
                    </w:rPr>
                    <w:t>раннее</w:t>
                  </w:r>
                  <w:r>
                    <w:rPr>
                      <w:rFonts w:ascii="Arial LatArm" w:hAnsi="Arial LatArm" w:cs="Calibri"/>
                      <w:sz w:val="20"/>
                      <w:szCs w:val="20"/>
                    </w:rPr>
                    <w:t xml:space="preserve"> 2020 </w:t>
                  </w:r>
                  <w:r>
                    <w:rPr>
                      <w:rFonts w:ascii="Arial" w:hAnsi="Arial" w:cs="Arial"/>
                      <w:sz w:val="20"/>
                      <w:szCs w:val="20"/>
                    </w:rPr>
                    <w:t>года</w:t>
                  </w:r>
                  <w:r>
                    <w:rPr>
                      <w:rFonts w:ascii="Arial LatArm" w:hAnsi="Arial LatArm" w:cs="Calibri"/>
                      <w:sz w:val="20"/>
                      <w:szCs w:val="20"/>
                    </w:rPr>
                    <w:t>.</w:t>
                  </w:r>
                </w:p>
              </w:tc>
            </w:tr>
            <w:tr w:rsidR="008830D2" w:rsidTr="008830D2">
              <w:trPr>
                <w:trHeight w:val="2745"/>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8830D2" w:rsidRDefault="008830D2">
                  <w:pPr>
                    <w:jc w:val="center"/>
                    <w:rPr>
                      <w:rFonts w:ascii="Arial LatArm" w:hAnsi="Arial LatArm" w:cs="Calibri"/>
                      <w:sz w:val="20"/>
                      <w:szCs w:val="20"/>
                    </w:rPr>
                  </w:pPr>
                  <w:r>
                    <w:rPr>
                      <w:rFonts w:ascii="Arial" w:hAnsi="Arial" w:cs="Arial"/>
                      <w:sz w:val="20"/>
                      <w:szCs w:val="20"/>
                    </w:rPr>
                    <w:lastRenderedPageBreak/>
                    <w:t>В</w:t>
                  </w:r>
                  <w:r>
                    <w:rPr>
                      <w:rFonts w:ascii="Arial LatArm" w:hAnsi="Arial LatArm" w:cs="Calibri"/>
                      <w:sz w:val="20"/>
                      <w:szCs w:val="20"/>
                    </w:rPr>
                    <w:t xml:space="preserve"> </w:t>
                  </w:r>
                  <w:r>
                    <w:rPr>
                      <w:rFonts w:ascii="Arial" w:hAnsi="Arial" w:cs="Arial"/>
                      <w:sz w:val="20"/>
                      <w:szCs w:val="20"/>
                    </w:rPr>
                    <w:t>соответствии</w:t>
                  </w:r>
                  <w:r>
                    <w:rPr>
                      <w:rFonts w:ascii="Arial LatArm" w:hAnsi="Arial LatArm" w:cs="Calibri"/>
                      <w:sz w:val="20"/>
                      <w:szCs w:val="20"/>
                    </w:rPr>
                    <w:t xml:space="preserve"> </w:t>
                  </w:r>
                  <w:r>
                    <w:rPr>
                      <w:rFonts w:ascii="Arial" w:hAnsi="Arial" w:cs="Arial"/>
                      <w:sz w:val="20"/>
                      <w:szCs w:val="20"/>
                    </w:rPr>
                    <w:t>с</w:t>
                  </w:r>
                  <w:r>
                    <w:rPr>
                      <w:rFonts w:ascii="Arial LatArm" w:hAnsi="Arial LatArm" w:cs="Calibri"/>
                      <w:sz w:val="20"/>
                      <w:szCs w:val="20"/>
                    </w:rPr>
                    <w:t xml:space="preserve"> &lt;&lt;</w:t>
                  </w:r>
                  <w:r>
                    <w:rPr>
                      <w:rFonts w:ascii="Arial" w:hAnsi="Arial" w:cs="Arial"/>
                      <w:sz w:val="20"/>
                      <w:szCs w:val="20"/>
                    </w:rPr>
                    <w:t>техническим</w:t>
                  </w:r>
                  <w:r>
                    <w:rPr>
                      <w:rFonts w:ascii="Arial LatArm" w:hAnsi="Arial LatArm" w:cs="Calibri"/>
                      <w:sz w:val="20"/>
                      <w:szCs w:val="20"/>
                    </w:rPr>
                    <w:t xml:space="preserve"> </w:t>
                  </w:r>
                  <w:r>
                    <w:rPr>
                      <w:rFonts w:ascii="Arial" w:hAnsi="Arial" w:cs="Arial"/>
                      <w:sz w:val="20"/>
                      <w:szCs w:val="20"/>
                    </w:rPr>
                    <w:t>регламентом</w:t>
                  </w:r>
                  <w:r>
                    <w:rPr>
                      <w:rFonts w:ascii="Arial LatArm" w:hAnsi="Arial LatArm" w:cs="Calibri"/>
                      <w:sz w:val="20"/>
                      <w:szCs w:val="20"/>
                    </w:rPr>
                    <w:t xml:space="preserve"> </w:t>
                  </w:r>
                  <w:r>
                    <w:rPr>
                      <w:rFonts w:ascii="Arial" w:hAnsi="Arial" w:cs="Arial"/>
                      <w:sz w:val="20"/>
                      <w:szCs w:val="20"/>
                    </w:rPr>
                    <w:t>требований</w:t>
                  </w:r>
                  <w:r>
                    <w:rPr>
                      <w:rFonts w:ascii="Arial LatArm" w:hAnsi="Arial LatArm" w:cs="Calibri"/>
                      <w:sz w:val="20"/>
                      <w:szCs w:val="20"/>
                    </w:rPr>
                    <w:t xml:space="preserve"> </w:t>
                  </w:r>
                  <w:r>
                    <w:rPr>
                      <w:rFonts w:ascii="Arial" w:hAnsi="Arial" w:cs="Arial"/>
                      <w:sz w:val="20"/>
                      <w:szCs w:val="20"/>
                    </w:rPr>
                    <w:t>к</w:t>
                  </w:r>
                  <w:r>
                    <w:rPr>
                      <w:rFonts w:ascii="Arial LatArm" w:hAnsi="Arial LatArm" w:cs="Calibri"/>
                      <w:sz w:val="20"/>
                      <w:szCs w:val="20"/>
                    </w:rPr>
                    <w:t xml:space="preserve"> </w:t>
                  </w:r>
                  <w:r>
                    <w:rPr>
                      <w:rFonts w:ascii="Arial" w:hAnsi="Arial" w:cs="Arial"/>
                      <w:sz w:val="20"/>
                      <w:szCs w:val="20"/>
                    </w:rPr>
                    <w:t>низковольтному</w:t>
                  </w:r>
                  <w:r>
                    <w:rPr>
                      <w:rFonts w:ascii="Arial LatArm" w:hAnsi="Arial LatArm" w:cs="Calibri"/>
                      <w:sz w:val="20"/>
                      <w:szCs w:val="20"/>
                    </w:rPr>
                    <w:t xml:space="preserve"> </w:t>
                  </w:r>
                  <w:r>
                    <w:rPr>
                      <w:rFonts w:ascii="Arial" w:hAnsi="Arial" w:cs="Arial"/>
                      <w:sz w:val="20"/>
                      <w:szCs w:val="20"/>
                    </w:rPr>
                    <w:t>электрическому</w:t>
                  </w:r>
                  <w:r>
                    <w:rPr>
                      <w:rFonts w:ascii="Arial LatArm" w:hAnsi="Arial LatArm" w:cs="Calibri"/>
                      <w:sz w:val="20"/>
                      <w:szCs w:val="20"/>
                    </w:rPr>
                    <w:t xml:space="preserve"> </w:t>
                  </w:r>
                  <w:r>
                    <w:rPr>
                      <w:rFonts w:ascii="Arial" w:hAnsi="Arial" w:cs="Arial"/>
                      <w:sz w:val="20"/>
                      <w:szCs w:val="20"/>
                    </w:rPr>
                    <w:t>оборудованию</w:t>
                  </w:r>
                  <w:r>
                    <w:rPr>
                      <w:rFonts w:ascii="Arial LatArm" w:hAnsi="Arial LatArm" w:cs="Calibri"/>
                      <w:sz w:val="20"/>
                      <w:szCs w:val="20"/>
                    </w:rPr>
                    <w:t xml:space="preserve">&gt;&gt; </w:t>
                  </w:r>
                  <w:r>
                    <w:rPr>
                      <w:rFonts w:ascii="Arial" w:hAnsi="Arial" w:cs="Arial"/>
                      <w:sz w:val="20"/>
                      <w:szCs w:val="20"/>
                    </w:rPr>
                    <w:t>утвержденным</w:t>
                  </w:r>
                  <w:r>
                    <w:rPr>
                      <w:rFonts w:ascii="Arial LatArm" w:hAnsi="Arial LatArm" w:cs="Calibri"/>
                      <w:sz w:val="20"/>
                      <w:szCs w:val="20"/>
                    </w:rPr>
                    <w:t xml:space="preserve"> </w:t>
                  </w:r>
                  <w:r>
                    <w:rPr>
                      <w:rFonts w:ascii="Arial" w:hAnsi="Arial" w:cs="Arial"/>
                      <w:sz w:val="20"/>
                      <w:szCs w:val="20"/>
                    </w:rPr>
                    <w:t>постановлением</w:t>
                  </w:r>
                  <w:r>
                    <w:rPr>
                      <w:rFonts w:ascii="Arial LatArm" w:hAnsi="Arial LatArm" w:cs="Calibri"/>
                      <w:sz w:val="20"/>
                      <w:szCs w:val="20"/>
                    </w:rPr>
                    <w:t xml:space="preserve"> N 150 </w:t>
                  </w:r>
                  <w:r>
                    <w:rPr>
                      <w:rFonts w:ascii="Arial" w:hAnsi="Arial" w:cs="Arial"/>
                      <w:sz w:val="20"/>
                      <w:szCs w:val="20"/>
                    </w:rPr>
                    <w:t>правительства</w:t>
                  </w:r>
                  <w:r>
                    <w:rPr>
                      <w:rFonts w:ascii="Arial LatArm" w:hAnsi="Arial LatArm" w:cs="Calibri"/>
                      <w:sz w:val="20"/>
                      <w:szCs w:val="20"/>
                    </w:rPr>
                    <w:t xml:space="preserve"> </w:t>
                  </w:r>
                  <w:r>
                    <w:rPr>
                      <w:rFonts w:ascii="Arial" w:hAnsi="Arial" w:cs="Arial"/>
                      <w:sz w:val="20"/>
                      <w:szCs w:val="20"/>
                    </w:rPr>
                    <w:t>РА</w:t>
                  </w:r>
                  <w:r>
                    <w:rPr>
                      <w:rFonts w:ascii="Arial LatArm" w:hAnsi="Arial LatArm" w:cs="Calibri"/>
                      <w:sz w:val="20"/>
                      <w:szCs w:val="20"/>
                    </w:rPr>
                    <w:t xml:space="preserve"> </w:t>
                  </w:r>
                  <w:r>
                    <w:rPr>
                      <w:rFonts w:ascii="Arial" w:hAnsi="Arial" w:cs="Arial"/>
                      <w:sz w:val="20"/>
                      <w:szCs w:val="20"/>
                    </w:rPr>
                    <w:t>от</w:t>
                  </w:r>
                  <w:r>
                    <w:rPr>
                      <w:rFonts w:ascii="Arial LatArm" w:hAnsi="Arial LatArm" w:cs="Calibri"/>
                      <w:sz w:val="20"/>
                      <w:szCs w:val="20"/>
                    </w:rPr>
                    <w:t xml:space="preserve"> 3 </w:t>
                  </w:r>
                  <w:r>
                    <w:rPr>
                      <w:rFonts w:ascii="Arial" w:hAnsi="Arial" w:cs="Arial"/>
                      <w:sz w:val="20"/>
                      <w:szCs w:val="20"/>
                    </w:rPr>
                    <w:t>февраля</w:t>
                  </w:r>
                  <w:r>
                    <w:rPr>
                      <w:rFonts w:ascii="Arial LatArm" w:hAnsi="Arial LatArm" w:cs="Calibri"/>
                      <w:sz w:val="20"/>
                      <w:szCs w:val="20"/>
                    </w:rPr>
                    <w:t xml:space="preserve"> 2005 </w:t>
                  </w:r>
                  <w:r>
                    <w:rPr>
                      <w:rFonts w:ascii="Arial" w:hAnsi="Arial" w:cs="Arial"/>
                      <w:sz w:val="20"/>
                      <w:szCs w:val="20"/>
                    </w:rPr>
                    <w:t>года</w:t>
                  </w:r>
                  <w:r>
                    <w:rPr>
                      <w:rFonts w:ascii="Arial LatArm" w:hAnsi="Arial LatArm" w:cs="Calibri"/>
                      <w:sz w:val="20"/>
                      <w:szCs w:val="20"/>
                    </w:rPr>
                    <w:t>,</w:t>
                  </w:r>
                </w:p>
              </w:tc>
            </w:tr>
          </w:tbl>
          <w:p w:rsidR="00FA7358" w:rsidRPr="007D7B0A" w:rsidRDefault="00FA7358" w:rsidP="00C63164">
            <w:pPr>
              <w:rPr>
                <w:rFonts w:ascii="Calibri" w:hAnsi="Calibri" w:cs="Calibri"/>
                <w:color w:val="000000"/>
                <w:sz w:val="22"/>
              </w:rPr>
            </w:pPr>
          </w:p>
        </w:tc>
        <w:tc>
          <w:tcPr>
            <w:tcW w:w="1239" w:type="dxa"/>
            <w:vAlign w:val="center"/>
          </w:tcPr>
          <w:p w:rsidR="00FA7358" w:rsidRPr="003E1027" w:rsidRDefault="00FA7358" w:rsidP="00C63164">
            <w:pPr>
              <w:widowControl w:val="0"/>
              <w:spacing w:after="120"/>
              <w:jc w:val="center"/>
              <w:rPr>
                <w:rFonts w:ascii="GHEA Grapalat" w:hAnsi="GHEA Grapalat"/>
                <w:sz w:val="16"/>
                <w:szCs w:val="20"/>
                <w:lang w:val="en-US"/>
              </w:rPr>
            </w:pPr>
            <w:proofErr w:type="spellStart"/>
            <w:r w:rsidRPr="00141322">
              <w:rPr>
                <w:rFonts w:ascii="GHEA Grapalat" w:hAnsi="GHEA Grapalat"/>
                <w:sz w:val="26"/>
                <w:szCs w:val="20"/>
                <w:lang w:val="en-US"/>
              </w:rPr>
              <w:lastRenderedPageBreak/>
              <w:t>штука</w:t>
            </w:r>
            <w:proofErr w:type="spellEnd"/>
          </w:p>
        </w:tc>
        <w:tc>
          <w:tcPr>
            <w:tcW w:w="1715" w:type="dxa"/>
            <w:vAlign w:val="center"/>
          </w:tcPr>
          <w:p w:rsidR="00FA7358" w:rsidRPr="00493A87" w:rsidRDefault="00FA7358" w:rsidP="00C63164">
            <w:pPr>
              <w:widowControl w:val="0"/>
              <w:spacing w:after="120"/>
              <w:jc w:val="center"/>
              <w:rPr>
                <w:rFonts w:ascii="GHEA Grapalat" w:hAnsi="GHEA Grapalat"/>
                <w:sz w:val="16"/>
                <w:szCs w:val="20"/>
                <w:lang w:val="en-US"/>
              </w:rPr>
            </w:pPr>
          </w:p>
        </w:tc>
        <w:tc>
          <w:tcPr>
            <w:tcW w:w="1620" w:type="dxa"/>
            <w:vAlign w:val="center"/>
          </w:tcPr>
          <w:p w:rsidR="00FA7358" w:rsidRPr="004777FA" w:rsidRDefault="00FA7358" w:rsidP="00C63164">
            <w:pPr>
              <w:jc w:val="center"/>
              <w:rPr>
                <w:rFonts w:ascii="GHEA Grapalat" w:hAnsi="GHEA Grapalat"/>
                <w:sz w:val="22"/>
                <w:szCs w:val="20"/>
              </w:rPr>
            </w:pPr>
          </w:p>
        </w:tc>
        <w:tc>
          <w:tcPr>
            <w:tcW w:w="1314" w:type="dxa"/>
            <w:vAlign w:val="center"/>
          </w:tcPr>
          <w:p w:rsidR="00FA7358" w:rsidRPr="00F32F07" w:rsidRDefault="008830D2" w:rsidP="00BC699F">
            <w:pPr>
              <w:jc w:val="center"/>
              <w:rPr>
                <w:rFonts w:ascii="Arial LatArm" w:hAnsi="Arial LatArm" w:cs="Arial"/>
                <w:lang w:val="en-US"/>
              </w:rPr>
            </w:pPr>
            <w:r>
              <w:rPr>
                <w:rFonts w:ascii="Arial LatArm" w:hAnsi="Arial LatArm" w:cs="Arial"/>
                <w:lang w:val="en-US"/>
              </w:rPr>
              <w:t>10</w:t>
            </w:r>
            <w:r w:rsidR="00BC699F">
              <w:rPr>
                <w:rFonts w:ascii="Arial LatArm" w:hAnsi="Arial LatArm" w:cs="Arial"/>
                <w:lang w:val="en-US"/>
              </w:rPr>
              <w:t>0</w:t>
            </w:r>
            <w:r w:rsidR="00FA7358">
              <w:rPr>
                <w:rFonts w:ascii="Arial LatArm" w:hAnsi="Arial LatArm" w:cs="Arial"/>
                <w:lang w:val="en-US"/>
              </w:rPr>
              <w:t>00</w:t>
            </w:r>
          </w:p>
        </w:tc>
      </w:tr>
      <w:tr w:rsidR="00FA7358" w:rsidRPr="00576215" w:rsidTr="00C63164">
        <w:trPr>
          <w:trHeight w:val="406"/>
          <w:jc w:val="center"/>
        </w:trPr>
        <w:tc>
          <w:tcPr>
            <w:tcW w:w="1095" w:type="dxa"/>
            <w:vAlign w:val="center"/>
          </w:tcPr>
          <w:p w:rsidR="00FA7358" w:rsidRDefault="00DD3E57" w:rsidP="00C63164">
            <w:pPr>
              <w:widowControl w:val="0"/>
              <w:spacing w:after="120"/>
              <w:jc w:val="center"/>
              <w:rPr>
                <w:rFonts w:ascii="GHEA Grapalat" w:hAnsi="GHEA Grapalat"/>
                <w:sz w:val="16"/>
                <w:szCs w:val="20"/>
                <w:lang w:val="en-US"/>
              </w:rPr>
            </w:pPr>
            <w:r>
              <w:rPr>
                <w:rFonts w:ascii="GHEA Grapalat" w:hAnsi="GHEA Grapalat"/>
                <w:sz w:val="16"/>
                <w:szCs w:val="20"/>
                <w:lang w:val="en-US"/>
              </w:rPr>
              <w:lastRenderedPageBreak/>
              <w:t>2</w:t>
            </w:r>
          </w:p>
        </w:tc>
        <w:tc>
          <w:tcPr>
            <w:tcW w:w="1701" w:type="dxa"/>
            <w:gridSpan w:val="2"/>
            <w:vAlign w:val="center"/>
          </w:tcPr>
          <w:p w:rsidR="00FA7358" w:rsidRDefault="00FA7358" w:rsidP="00C63164">
            <w:pPr>
              <w:jc w:val="center"/>
              <w:rPr>
                <w:rFonts w:ascii="Arial Unicode" w:hAnsi="Arial Unicode" w:cs="Arial"/>
                <w:sz w:val="22"/>
                <w:szCs w:val="22"/>
              </w:rPr>
            </w:pPr>
            <w:r>
              <w:rPr>
                <w:rFonts w:ascii="Arial Unicode" w:hAnsi="Arial Unicode" w:cs="Arial"/>
                <w:sz w:val="22"/>
                <w:szCs w:val="22"/>
              </w:rPr>
              <w:t>31531730</w:t>
            </w:r>
          </w:p>
        </w:tc>
        <w:tc>
          <w:tcPr>
            <w:tcW w:w="1134" w:type="dxa"/>
          </w:tcPr>
          <w:p w:rsidR="00FA7358" w:rsidRDefault="00FA7358" w:rsidP="00C63164">
            <w:r>
              <w:t>Светильник LED 10</w:t>
            </w:r>
            <w:r w:rsidRPr="00BB3CF5">
              <w:t>0</w:t>
            </w:r>
            <w:r w:rsidRPr="00476278">
              <w:t xml:space="preserve"> Вт,</w:t>
            </w:r>
          </w:p>
        </w:tc>
        <w:tc>
          <w:tcPr>
            <w:tcW w:w="1276" w:type="dxa"/>
            <w:vAlign w:val="center"/>
          </w:tcPr>
          <w:p w:rsidR="00FA7358" w:rsidRPr="004368E0" w:rsidRDefault="00FA7358" w:rsidP="00C63164">
            <w:pPr>
              <w:widowControl w:val="0"/>
              <w:spacing w:after="120"/>
              <w:jc w:val="center"/>
              <w:rPr>
                <w:rFonts w:ascii="GHEA Grapalat" w:hAnsi="GHEA Grapalat"/>
                <w:sz w:val="22"/>
                <w:szCs w:val="20"/>
              </w:rPr>
            </w:pPr>
          </w:p>
        </w:tc>
        <w:tc>
          <w:tcPr>
            <w:tcW w:w="3963" w:type="dxa"/>
            <w:vAlign w:val="center"/>
          </w:tcPr>
          <w:tbl>
            <w:tblPr>
              <w:tblW w:w="3860" w:type="dxa"/>
              <w:tblLayout w:type="fixed"/>
              <w:tblLook w:val="04A0" w:firstRow="1" w:lastRow="0" w:firstColumn="1" w:lastColumn="0" w:noHBand="0" w:noVBand="1"/>
            </w:tblPr>
            <w:tblGrid>
              <w:gridCol w:w="3860"/>
            </w:tblGrid>
            <w:tr w:rsidR="009E3419" w:rsidTr="009E3419">
              <w:trPr>
                <w:trHeight w:val="630"/>
              </w:trPr>
              <w:tc>
                <w:tcPr>
                  <w:tcW w:w="3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3419" w:rsidRDefault="009E3419">
                  <w:pPr>
                    <w:jc w:val="center"/>
                    <w:rPr>
                      <w:rFonts w:ascii="Arial LatArm" w:hAnsi="Arial LatArm" w:cs="Calibri"/>
                      <w:sz w:val="20"/>
                      <w:szCs w:val="20"/>
                    </w:rPr>
                  </w:pPr>
                  <w:r>
                    <w:rPr>
                      <w:rFonts w:ascii="Arial" w:hAnsi="Arial" w:cs="Arial"/>
                      <w:sz w:val="20"/>
                      <w:szCs w:val="20"/>
                    </w:rPr>
                    <w:t>Внешний</w:t>
                  </w:r>
                  <w:r>
                    <w:rPr>
                      <w:rFonts w:ascii="Arial LatArm" w:hAnsi="Arial LatArm" w:cs="Calibri"/>
                      <w:sz w:val="20"/>
                      <w:szCs w:val="20"/>
                    </w:rPr>
                    <w:t xml:space="preserve"> </w:t>
                  </w:r>
                  <w:r>
                    <w:rPr>
                      <w:rFonts w:ascii="Arial" w:hAnsi="Arial" w:cs="Arial"/>
                      <w:sz w:val="20"/>
                      <w:szCs w:val="20"/>
                    </w:rPr>
                    <w:t>вид</w:t>
                  </w:r>
                  <w:r>
                    <w:rPr>
                      <w:rFonts w:ascii="Arial LatArm" w:hAnsi="Arial LatArm" w:cs="Calibri"/>
                      <w:sz w:val="20"/>
                      <w:szCs w:val="20"/>
                    </w:rPr>
                    <w:t xml:space="preserve"> </w:t>
                  </w:r>
                  <w:r>
                    <w:rPr>
                      <w:rFonts w:ascii="Arial" w:hAnsi="Arial" w:cs="Arial"/>
                      <w:sz w:val="20"/>
                      <w:szCs w:val="20"/>
                    </w:rPr>
                    <w:t>овальный</w:t>
                  </w:r>
                </w:p>
              </w:tc>
            </w:tr>
            <w:tr w:rsidR="009E3419" w:rsidTr="009E3419">
              <w:trPr>
                <w:trHeight w:val="960"/>
              </w:trPr>
              <w:tc>
                <w:tcPr>
                  <w:tcW w:w="3860" w:type="dxa"/>
                  <w:tcBorders>
                    <w:top w:val="nil"/>
                    <w:left w:val="single" w:sz="4" w:space="0" w:color="auto"/>
                    <w:bottom w:val="single" w:sz="4" w:space="0" w:color="auto"/>
                    <w:right w:val="single" w:sz="4" w:space="0" w:color="auto"/>
                  </w:tcBorders>
                  <w:shd w:val="clear" w:color="auto" w:fill="auto"/>
                  <w:vAlign w:val="center"/>
                  <w:hideMark/>
                </w:tcPr>
                <w:p w:rsidR="009E3419" w:rsidRDefault="009E3419">
                  <w:pPr>
                    <w:jc w:val="center"/>
                    <w:rPr>
                      <w:rFonts w:ascii="Arial LatArm" w:hAnsi="Arial LatArm" w:cs="Calibri"/>
                      <w:sz w:val="20"/>
                      <w:szCs w:val="20"/>
                    </w:rPr>
                  </w:pPr>
                  <w:r>
                    <w:rPr>
                      <w:rFonts w:ascii="Arial" w:hAnsi="Arial" w:cs="Arial"/>
                      <w:sz w:val="20"/>
                      <w:szCs w:val="20"/>
                    </w:rPr>
                    <w:t>Мощность</w:t>
                  </w:r>
                  <w:r>
                    <w:rPr>
                      <w:rFonts w:ascii="Arial LatArm" w:hAnsi="Arial LatArm" w:cs="Calibri"/>
                      <w:sz w:val="20"/>
                      <w:szCs w:val="20"/>
                    </w:rPr>
                    <w:t xml:space="preserve"> 100 </w:t>
                  </w:r>
                  <w:r>
                    <w:rPr>
                      <w:rFonts w:ascii="Arial" w:hAnsi="Arial" w:cs="Arial"/>
                      <w:sz w:val="20"/>
                      <w:szCs w:val="20"/>
                    </w:rPr>
                    <w:t>Вт</w:t>
                  </w:r>
                  <w:r>
                    <w:rPr>
                      <w:rFonts w:ascii="Arial LatArm" w:hAnsi="Arial LatArm" w:cs="Calibri"/>
                      <w:sz w:val="20"/>
                      <w:szCs w:val="20"/>
                    </w:rPr>
                    <w:t xml:space="preserve">,  </w:t>
                  </w:r>
                  <w:r>
                    <w:rPr>
                      <w:rFonts w:ascii="Arial" w:hAnsi="Arial" w:cs="Arial"/>
                      <w:sz w:val="20"/>
                      <w:szCs w:val="20"/>
                    </w:rPr>
                    <w:t>допустимое</w:t>
                  </w:r>
                  <w:r>
                    <w:rPr>
                      <w:rFonts w:ascii="Arial LatArm" w:hAnsi="Arial LatArm" w:cs="Calibri"/>
                      <w:sz w:val="20"/>
                      <w:szCs w:val="20"/>
                    </w:rPr>
                    <w:t xml:space="preserve"> </w:t>
                  </w:r>
                  <w:r>
                    <w:rPr>
                      <w:rFonts w:ascii="Arial" w:hAnsi="Arial" w:cs="Arial"/>
                      <w:sz w:val="20"/>
                      <w:szCs w:val="20"/>
                    </w:rPr>
                    <w:t>отклонение</w:t>
                  </w:r>
                  <w:r>
                    <w:rPr>
                      <w:rFonts w:ascii="Arial LatArm" w:hAnsi="Arial LatArm" w:cs="Calibri"/>
                      <w:sz w:val="20"/>
                      <w:szCs w:val="20"/>
                    </w:rPr>
                    <w:t xml:space="preserve"> + - 5 %</w:t>
                  </w:r>
                </w:p>
              </w:tc>
            </w:tr>
            <w:tr w:rsidR="009E3419" w:rsidTr="009E3419">
              <w:trPr>
                <w:trHeight w:val="840"/>
              </w:trPr>
              <w:tc>
                <w:tcPr>
                  <w:tcW w:w="3860" w:type="dxa"/>
                  <w:tcBorders>
                    <w:top w:val="nil"/>
                    <w:left w:val="single" w:sz="4" w:space="0" w:color="auto"/>
                    <w:bottom w:val="single" w:sz="4" w:space="0" w:color="auto"/>
                    <w:right w:val="single" w:sz="4" w:space="0" w:color="auto"/>
                  </w:tcBorders>
                  <w:shd w:val="clear" w:color="auto" w:fill="auto"/>
                  <w:vAlign w:val="center"/>
                  <w:hideMark/>
                </w:tcPr>
                <w:p w:rsidR="009E3419" w:rsidRDefault="009E3419">
                  <w:pPr>
                    <w:jc w:val="center"/>
                    <w:rPr>
                      <w:rFonts w:ascii="Arial LatArm" w:hAnsi="Arial LatArm" w:cs="Calibri"/>
                      <w:sz w:val="20"/>
                      <w:szCs w:val="20"/>
                    </w:rPr>
                  </w:pPr>
                  <w:r>
                    <w:rPr>
                      <w:rFonts w:ascii="Arial" w:hAnsi="Arial" w:cs="Arial"/>
                      <w:sz w:val="20"/>
                      <w:szCs w:val="20"/>
                    </w:rPr>
                    <w:t>Напряжение</w:t>
                  </w:r>
                  <w:r>
                    <w:rPr>
                      <w:rFonts w:ascii="Arial LatArm" w:hAnsi="Arial LatArm" w:cs="Calibri"/>
                      <w:sz w:val="20"/>
                      <w:szCs w:val="20"/>
                    </w:rPr>
                    <w:t xml:space="preserve"> </w:t>
                  </w:r>
                  <w:r>
                    <w:rPr>
                      <w:rFonts w:ascii="Arial" w:hAnsi="Arial" w:cs="Arial"/>
                      <w:sz w:val="20"/>
                      <w:szCs w:val="20"/>
                    </w:rPr>
                    <w:t>питания</w:t>
                  </w:r>
                  <w:r>
                    <w:rPr>
                      <w:rFonts w:ascii="Arial LatArm" w:hAnsi="Arial LatArm" w:cs="Calibri"/>
                      <w:sz w:val="20"/>
                      <w:szCs w:val="20"/>
                    </w:rPr>
                    <w:t xml:space="preserve"> 220 </w:t>
                  </w:r>
                  <w:r>
                    <w:rPr>
                      <w:rFonts w:ascii="Arial" w:hAnsi="Arial" w:cs="Arial"/>
                      <w:sz w:val="20"/>
                      <w:szCs w:val="20"/>
                    </w:rPr>
                    <w:t>вольт</w:t>
                  </w:r>
                  <w:r>
                    <w:rPr>
                      <w:rFonts w:ascii="Arial LatArm" w:hAnsi="Arial LatArm" w:cs="Calibri"/>
                      <w:sz w:val="20"/>
                      <w:szCs w:val="20"/>
                    </w:rPr>
                    <w:t xml:space="preserve"> + - 10%,</w:t>
                  </w:r>
                </w:p>
              </w:tc>
            </w:tr>
            <w:tr w:rsidR="009E3419" w:rsidTr="009E3419">
              <w:trPr>
                <w:trHeight w:val="615"/>
              </w:trPr>
              <w:tc>
                <w:tcPr>
                  <w:tcW w:w="3860" w:type="dxa"/>
                  <w:tcBorders>
                    <w:top w:val="nil"/>
                    <w:left w:val="single" w:sz="4" w:space="0" w:color="auto"/>
                    <w:bottom w:val="single" w:sz="4" w:space="0" w:color="auto"/>
                    <w:right w:val="single" w:sz="4" w:space="0" w:color="auto"/>
                  </w:tcBorders>
                  <w:shd w:val="clear" w:color="auto" w:fill="auto"/>
                  <w:vAlign w:val="center"/>
                  <w:hideMark/>
                </w:tcPr>
                <w:p w:rsidR="009E3419" w:rsidRDefault="009E3419">
                  <w:pPr>
                    <w:jc w:val="center"/>
                    <w:rPr>
                      <w:rFonts w:ascii="Arial LatArm" w:hAnsi="Arial LatArm" w:cs="Calibri"/>
                      <w:sz w:val="20"/>
                      <w:szCs w:val="20"/>
                    </w:rPr>
                  </w:pPr>
                  <w:r>
                    <w:rPr>
                      <w:rFonts w:ascii="Arial" w:hAnsi="Arial" w:cs="Arial"/>
                      <w:sz w:val="20"/>
                      <w:szCs w:val="20"/>
                    </w:rPr>
                    <w:t>Частота</w:t>
                  </w:r>
                  <w:r>
                    <w:rPr>
                      <w:rFonts w:ascii="Arial LatArm" w:hAnsi="Arial LatArm" w:cs="Calibri"/>
                      <w:sz w:val="20"/>
                      <w:szCs w:val="20"/>
                    </w:rPr>
                    <w:t xml:space="preserve"> 50 </w:t>
                  </w:r>
                  <w:r>
                    <w:rPr>
                      <w:rFonts w:ascii="Arial" w:hAnsi="Arial" w:cs="Arial"/>
                      <w:sz w:val="20"/>
                      <w:szCs w:val="20"/>
                    </w:rPr>
                    <w:t>Гц</w:t>
                  </w:r>
                  <w:r>
                    <w:rPr>
                      <w:rFonts w:ascii="Arial LatArm" w:hAnsi="Arial LatArm" w:cs="Calibri"/>
                      <w:sz w:val="20"/>
                      <w:szCs w:val="20"/>
                    </w:rPr>
                    <w:t xml:space="preserve">, + - 5,  </w:t>
                  </w:r>
                  <w:r>
                    <w:rPr>
                      <w:rFonts w:ascii="Arial" w:hAnsi="Arial" w:cs="Arial"/>
                      <w:sz w:val="20"/>
                      <w:szCs w:val="20"/>
                    </w:rPr>
                    <w:t>Гц</w:t>
                  </w:r>
                  <w:r>
                    <w:rPr>
                      <w:rFonts w:ascii="Arial LatArm" w:hAnsi="Arial LatArm" w:cs="Calibri"/>
                      <w:sz w:val="20"/>
                      <w:szCs w:val="20"/>
                    </w:rPr>
                    <w:t>,</w:t>
                  </w:r>
                </w:p>
              </w:tc>
            </w:tr>
            <w:tr w:rsidR="009E3419" w:rsidTr="009E3419">
              <w:trPr>
                <w:trHeight w:val="840"/>
              </w:trPr>
              <w:tc>
                <w:tcPr>
                  <w:tcW w:w="3860" w:type="dxa"/>
                  <w:tcBorders>
                    <w:top w:val="nil"/>
                    <w:left w:val="single" w:sz="4" w:space="0" w:color="auto"/>
                    <w:bottom w:val="single" w:sz="4" w:space="0" w:color="auto"/>
                    <w:right w:val="single" w:sz="4" w:space="0" w:color="auto"/>
                  </w:tcBorders>
                  <w:shd w:val="clear" w:color="auto" w:fill="auto"/>
                  <w:vAlign w:val="center"/>
                  <w:hideMark/>
                </w:tcPr>
                <w:p w:rsidR="009E3419" w:rsidRDefault="009E3419">
                  <w:pPr>
                    <w:jc w:val="center"/>
                    <w:rPr>
                      <w:rFonts w:ascii="Arial LatArm" w:hAnsi="Arial LatArm" w:cs="Calibri"/>
                      <w:sz w:val="20"/>
                      <w:szCs w:val="20"/>
                    </w:rPr>
                  </w:pPr>
                  <w:r>
                    <w:rPr>
                      <w:rFonts w:ascii="Arial" w:hAnsi="Arial" w:cs="Arial"/>
                      <w:sz w:val="20"/>
                      <w:szCs w:val="20"/>
                    </w:rPr>
                    <w:t>Защита</w:t>
                  </w:r>
                  <w:r>
                    <w:rPr>
                      <w:rFonts w:ascii="Arial LatArm" w:hAnsi="Arial LatArm" w:cs="Calibri"/>
                      <w:sz w:val="20"/>
                      <w:szCs w:val="20"/>
                    </w:rPr>
                    <w:t xml:space="preserve"> </w:t>
                  </w:r>
                  <w:r>
                    <w:rPr>
                      <w:rFonts w:ascii="Arial" w:hAnsi="Arial" w:cs="Arial"/>
                      <w:sz w:val="20"/>
                      <w:szCs w:val="20"/>
                    </w:rPr>
                    <w:t>от</w:t>
                  </w:r>
                  <w:r>
                    <w:rPr>
                      <w:rFonts w:ascii="Arial LatArm" w:hAnsi="Arial LatArm" w:cs="Calibri"/>
                      <w:sz w:val="20"/>
                      <w:szCs w:val="20"/>
                    </w:rPr>
                    <w:t xml:space="preserve"> </w:t>
                  </w:r>
                  <w:r>
                    <w:rPr>
                      <w:rFonts w:ascii="Arial" w:hAnsi="Arial" w:cs="Arial"/>
                      <w:sz w:val="20"/>
                      <w:szCs w:val="20"/>
                    </w:rPr>
                    <w:t>внешнего</w:t>
                  </w:r>
                  <w:r>
                    <w:rPr>
                      <w:rFonts w:ascii="Arial LatArm" w:hAnsi="Arial LatArm" w:cs="Calibri"/>
                      <w:sz w:val="20"/>
                      <w:szCs w:val="20"/>
                    </w:rPr>
                    <w:t xml:space="preserve"> </w:t>
                  </w:r>
                  <w:r>
                    <w:rPr>
                      <w:rFonts w:ascii="Arial" w:hAnsi="Arial" w:cs="Arial"/>
                      <w:sz w:val="20"/>
                      <w:szCs w:val="20"/>
                    </w:rPr>
                    <w:t>проникновения</w:t>
                  </w:r>
                  <w:r>
                    <w:rPr>
                      <w:rFonts w:ascii="Arial LatArm" w:hAnsi="Arial LatArm" w:cs="Calibri"/>
                      <w:sz w:val="20"/>
                      <w:szCs w:val="20"/>
                    </w:rPr>
                    <w:t xml:space="preserve"> </w:t>
                  </w:r>
                  <w:r>
                    <w:rPr>
                      <w:rFonts w:ascii="Arial" w:hAnsi="Arial" w:cs="Arial"/>
                      <w:sz w:val="20"/>
                      <w:szCs w:val="20"/>
                    </w:rPr>
                    <w:t>не</w:t>
                  </w:r>
                  <w:r>
                    <w:rPr>
                      <w:rFonts w:ascii="Arial LatArm" w:hAnsi="Arial LatArm" w:cs="Calibri"/>
                      <w:sz w:val="20"/>
                      <w:szCs w:val="20"/>
                    </w:rPr>
                    <w:t xml:space="preserve"> </w:t>
                  </w:r>
                  <w:r>
                    <w:rPr>
                      <w:rFonts w:ascii="Arial" w:hAnsi="Arial" w:cs="Arial"/>
                      <w:sz w:val="20"/>
                      <w:szCs w:val="20"/>
                    </w:rPr>
                    <w:t>менее</w:t>
                  </w:r>
                  <w:r>
                    <w:rPr>
                      <w:rFonts w:ascii="Arial LatArm" w:hAnsi="Arial LatArm" w:cs="Calibri"/>
                      <w:sz w:val="20"/>
                      <w:szCs w:val="20"/>
                    </w:rPr>
                    <w:t xml:space="preserve"> IP 65</w:t>
                  </w:r>
                </w:p>
              </w:tc>
            </w:tr>
            <w:tr w:rsidR="009E3419" w:rsidTr="009E3419">
              <w:trPr>
                <w:trHeight w:val="780"/>
              </w:trPr>
              <w:tc>
                <w:tcPr>
                  <w:tcW w:w="3860" w:type="dxa"/>
                  <w:tcBorders>
                    <w:top w:val="nil"/>
                    <w:left w:val="single" w:sz="4" w:space="0" w:color="auto"/>
                    <w:bottom w:val="single" w:sz="4" w:space="0" w:color="auto"/>
                    <w:right w:val="single" w:sz="4" w:space="0" w:color="auto"/>
                  </w:tcBorders>
                  <w:shd w:val="clear" w:color="auto" w:fill="auto"/>
                  <w:vAlign w:val="center"/>
                  <w:hideMark/>
                </w:tcPr>
                <w:p w:rsidR="009E3419" w:rsidRDefault="009E3419">
                  <w:pPr>
                    <w:jc w:val="center"/>
                    <w:rPr>
                      <w:rFonts w:ascii="Arial LatArm" w:hAnsi="Arial LatArm" w:cs="Calibri"/>
                      <w:sz w:val="20"/>
                      <w:szCs w:val="20"/>
                    </w:rPr>
                  </w:pPr>
                  <w:r>
                    <w:rPr>
                      <w:rFonts w:ascii="Arial" w:hAnsi="Arial" w:cs="Arial"/>
                      <w:sz w:val="20"/>
                      <w:szCs w:val="20"/>
                    </w:rPr>
                    <w:t>Цветовая</w:t>
                  </w:r>
                  <w:r>
                    <w:rPr>
                      <w:rFonts w:ascii="Arial LatArm" w:hAnsi="Arial LatArm" w:cs="Calibri"/>
                      <w:sz w:val="20"/>
                      <w:szCs w:val="20"/>
                    </w:rPr>
                    <w:t xml:space="preserve"> </w:t>
                  </w:r>
                  <w:r>
                    <w:rPr>
                      <w:rFonts w:ascii="Arial" w:hAnsi="Arial" w:cs="Arial"/>
                      <w:sz w:val="20"/>
                      <w:szCs w:val="20"/>
                    </w:rPr>
                    <w:t>температура</w:t>
                  </w:r>
                  <w:r>
                    <w:rPr>
                      <w:rFonts w:ascii="Arial LatArm" w:hAnsi="Arial LatArm" w:cs="Calibri"/>
                      <w:sz w:val="20"/>
                      <w:szCs w:val="20"/>
                    </w:rPr>
                    <w:t xml:space="preserve"> 4000 </w:t>
                  </w:r>
                  <w:r>
                    <w:rPr>
                      <w:rFonts w:ascii="Arial" w:hAnsi="Arial" w:cs="Arial"/>
                      <w:sz w:val="20"/>
                      <w:szCs w:val="20"/>
                    </w:rPr>
                    <w:t>кельвин</w:t>
                  </w:r>
                  <w:r>
                    <w:rPr>
                      <w:rFonts w:ascii="Arial LatArm" w:hAnsi="Arial LatArm" w:cs="Calibri"/>
                      <w:sz w:val="20"/>
                      <w:szCs w:val="20"/>
                    </w:rPr>
                    <w:t>, + - 5 %</w:t>
                  </w:r>
                </w:p>
              </w:tc>
            </w:tr>
            <w:tr w:rsidR="009E3419" w:rsidTr="009E3419">
              <w:trPr>
                <w:trHeight w:val="540"/>
              </w:trPr>
              <w:tc>
                <w:tcPr>
                  <w:tcW w:w="3860" w:type="dxa"/>
                  <w:tcBorders>
                    <w:top w:val="nil"/>
                    <w:left w:val="single" w:sz="4" w:space="0" w:color="auto"/>
                    <w:bottom w:val="single" w:sz="4" w:space="0" w:color="auto"/>
                    <w:right w:val="single" w:sz="4" w:space="0" w:color="auto"/>
                  </w:tcBorders>
                  <w:shd w:val="clear" w:color="auto" w:fill="auto"/>
                  <w:vAlign w:val="center"/>
                  <w:hideMark/>
                </w:tcPr>
                <w:p w:rsidR="009E3419" w:rsidRDefault="009E3419">
                  <w:pPr>
                    <w:jc w:val="center"/>
                    <w:rPr>
                      <w:rFonts w:ascii="Arial LatArm" w:hAnsi="Arial LatArm" w:cs="Calibri"/>
                      <w:sz w:val="20"/>
                      <w:szCs w:val="20"/>
                    </w:rPr>
                  </w:pPr>
                  <w:r>
                    <w:rPr>
                      <w:rFonts w:ascii="Arial LatArm" w:hAnsi="Arial LatArm" w:cs="Calibri"/>
                      <w:sz w:val="20"/>
                      <w:szCs w:val="20"/>
                    </w:rPr>
                    <w:t xml:space="preserve"> </w:t>
                  </w:r>
                  <w:r>
                    <w:rPr>
                      <w:rFonts w:ascii="Arial" w:hAnsi="Arial" w:cs="Arial"/>
                      <w:sz w:val="20"/>
                      <w:szCs w:val="20"/>
                    </w:rPr>
                    <w:t>не</w:t>
                  </w:r>
                  <w:r>
                    <w:rPr>
                      <w:rFonts w:ascii="Arial LatArm" w:hAnsi="Arial LatArm" w:cs="Calibri"/>
                      <w:sz w:val="20"/>
                      <w:szCs w:val="20"/>
                    </w:rPr>
                    <w:t xml:space="preserve"> </w:t>
                  </w:r>
                  <w:r>
                    <w:rPr>
                      <w:rFonts w:ascii="Arial" w:hAnsi="Arial" w:cs="Arial"/>
                      <w:sz w:val="20"/>
                      <w:szCs w:val="20"/>
                    </w:rPr>
                    <w:t>менее</w:t>
                  </w:r>
                  <w:r>
                    <w:rPr>
                      <w:rFonts w:ascii="Arial LatArm" w:hAnsi="Arial LatArm" w:cs="Calibri"/>
                      <w:sz w:val="20"/>
                      <w:szCs w:val="20"/>
                    </w:rPr>
                    <w:t xml:space="preserve"> 7400 </w:t>
                  </w:r>
                  <w:r>
                    <w:rPr>
                      <w:rFonts w:ascii="Arial" w:hAnsi="Arial" w:cs="Arial"/>
                      <w:sz w:val="20"/>
                      <w:szCs w:val="20"/>
                    </w:rPr>
                    <w:t>лм</w:t>
                  </w:r>
                </w:p>
              </w:tc>
            </w:tr>
            <w:tr w:rsidR="009E3419" w:rsidTr="009E3419">
              <w:trPr>
                <w:trHeight w:val="675"/>
              </w:trPr>
              <w:tc>
                <w:tcPr>
                  <w:tcW w:w="3860" w:type="dxa"/>
                  <w:tcBorders>
                    <w:top w:val="nil"/>
                    <w:left w:val="single" w:sz="4" w:space="0" w:color="auto"/>
                    <w:bottom w:val="single" w:sz="4" w:space="0" w:color="auto"/>
                    <w:right w:val="single" w:sz="4" w:space="0" w:color="auto"/>
                  </w:tcBorders>
                  <w:shd w:val="clear" w:color="auto" w:fill="auto"/>
                  <w:vAlign w:val="center"/>
                  <w:hideMark/>
                </w:tcPr>
                <w:p w:rsidR="009E3419" w:rsidRDefault="009E3419">
                  <w:pPr>
                    <w:jc w:val="center"/>
                    <w:rPr>
                      <w:rFonts w:ascii="Arial LatArm" w:hAnsi="Arial LatArm" w:cs="Calibri"/>
                      <w:sz w:val="20"/>
                      <w:szCs w:val="20"/>
                    </w:rPr>
                  </w:pPr>
                  <w:r>
                    <w:rPr>
                      <w:rFonts w:ascii="Arial" w:hAnsi="Arial" w:cs="Arial"/>
                      <w:sz w:val="20"/>
                      <w:szCs w:val="20"/>
                    </w:rPr>
                    <w:t>Электрический</w:t>
                  </w:r>
                  <w:r>
                    <w:rPr>
                      <w:rFonts w:ascii="Arial LatArm" w:hAnsi="Arial LatArm" w:cs="Calibri"/>
                      <w:sz w:val="20"/>
                      <w:szCs w:val="20"/>
                    </w:rPr>
                    <w:t xml:space="preserve"> </w:t>
                  </w:r>
                  <w:r>
                    <w:rPr>
                      <w:rFonts w:ascii="Arial" w:hAnsi="Arial" w:cs="Arial"/>
                      <w:sz w:val="20"/>
                      <w:szCs w:val="20"/>
                    </w:rPr>
                    <w:t>блок</w:t>
                  </w:r>
                  <w:r>
                    <w:rPr>
                      <w:rFonts w:ascii="Arial LatArm" w:hAnsi="Arial LatArm" w:cs="Calibri"/>
                      <w:sz w:val="20"/>
                      <w:szCs w:val="20"/>
                    </w:rPr>
                    <w:t xml:space="preserve"> </w:t>
                  </w:r>
                  <w:r>
                    <w:rPr>
                      <w:rFonts w:ascii="Arial" w:hAnsi="Arial" w:cs="Arial"/>
                      <w:sz w:val="20"/>
                      <w:szCs w:val="20"/>
                    </w:rPr>
                    <w:t>питания</w:t>
                  </w:r>
                  <w:r>
                    <w:rPr>
                      <w:rFonts w:ascii="Arial LatArm" w:hAnsi="Arial LatArm" w:cs="Calibri"/>
                      <w:sz w:val="20"/>
                      <w:szCs w:val="20"/>
                    </w:rPr>
                    <w:t xml:space="preserve"> - </w:t>
                  </w:r>
                  <w:r>
                    <w:rPr>
                      <w:rFonts w:ascii="Arial" w:hAnsi="Arial" w:cs="Arial"/>
                      <w:sz w:val="20"/>
                      <w:szCs w:val="20"/>
                    </w:rPr>
                    <w:t>драйвер</w:t>
                  </w:r>
                </w:p>
              </w:tc>
            </w:tr>
            <w:tr w:rsidR="009E3419" w:rsidTr="009E3419">
              <w:trPr>
                <w:trHeight w:val="1785"/>
              </w:trPr>
              <w:tc>
                <w:tcPr>
                  <w:tcW w:w="3860" w:type="dxa"/>
                  <w:tcBorders>
                    <w:top w:val="nil"/>
                    <w:left w:val="single" w:sz="4" w:space="0" w:color="auto"/>
                    <w:bottom w:val="single" w:sz="4" w:space="0" w:color="auto"/>
                    <w:right w:val="single" w:sz="4" w:space="0" w:color="auto"/>
                  </w:tcBorders>
                  <w:shd w:val="clear" w:color="auto" w:fill="auto"/>
                  <w:vAlign w:val="center"/>
                  <w:hideMark/>
                </w:tcPr>
                <w:p w:rsidR="009E3419" w:rsidRDefault="009E3419">
                  <w:pPr>
                    <w:jc w:val="center"/>
                    <w:rPr>
                      <w:rFonts w:ascii="Arial LatArm" w:hAnsi="Arial LatArm" w:cs="Calibri"/>
                      <w:sz w:val="20"/>
                      <w:szCs w:val="20"/>
                    </w:rPr>
                  </w:pPr>
                  <w:r>
                    <w:rPr>
                      <w:rFonts w:ascii="Arial" w:hAnsi="Arial" w:cs="Arial"/>
                      <w:sz w:val="20"/>
                      <w:szCs w:val="20"/>
                    </w:rPr>
                    <w:lastRenderedPageBreak/>
                    <w:t>Оптический</w:t>
                  </w:r>
                  <w:r>
                    <w:rPr>
                      <w:rFonts w:ascii="Arial LatArm" w:hAnsi="Arial LatArm" w:cs="Calibri"/>
                      <w:sz w:val="20"/>
                      <w:szCs w:val="20"/>
                    </w:rPr>
                    <w:t xml:space="preserve"> </w:t>
                  </w:r>
                  <w:r>
                    <w:rPr>
                      <w:rFonts w:ascii="Arial" w:hAnsi="Arial" w:cs="Arial"/>
                      <w:sz w:val="20"/>
                      <w:szCs w:val="20"/>
                    </w:rPr>
                    <w:t>блок</w:t>
                  </w:r>
                  <w:r>
                    <w:rPr>
                      <w:rFonts w:ascii="Arial LatArm" w:hAnsi="Arial LatArm" w:cs="Calibri"/>
                      <w:sz w:val="20"/>
                      <w:szCs w:val="20"/>
                    </w:rPr>
                    <w:t xml:space="preserve"> </w:t>
                  </w:r>
                  <w:r>
                    <w:rPr>
                      <w:rFonts w:ascii="Arial" w:hAnsi="Arial" w:cs="Arial"/>
                      <w:sz w:val="20"/>
                      <w:szCs w:val="20"/>
                    </w:rPr>
                    <w:t>должен</w:t>
                  </w:r>
                  <w:r>
                    <w:rPr>
                      <w:rFonts w:ascii="Arial LatArm" w:hAnsi="Arial LatArm" w:cs="Calibri"/>
                      <w:sz w:val="20"/>
                      <w:szCs w:val="20"/>
                    </w:rPr>
                    <w:t xml:space="preserve">  </w:t>
                  </w:r>
                  <w:r>
                    <w:rPr>
                      <w:rFonts w:ascii="Arial" w:hAnsi="Arial" w:cs="Arial"/>
                      <w:sz w:val="20"/>
                      <w:szCs w:val="20"/>
                    </w:rPr>
                    <w:t>состоять</w:t>
                  </w:r>
                  <w:r>
                    <w:rPr>
                      <w:rFonts w:ascii="Arial LatArm" w:hAnsi="Arial LatArm" w:cs="Calibri"/>
                      <w:sz w:val="20"/>
                      <w:szCs w:val="20"/>
                    </w:rPr>
                    <w:t xml:space="preserve"> </w:t>
                  </w:r>
                  <w:r>
                    <w:rPr>
                      <w:rFonts w:ascii="Arial" w:hAnsi="Arial" w:cs="Arial"/>
                      <w:sz w:val="20"/>
                      <w:szCs w:val="20"/>
                    </w:rPr>
                    <w:t>из</w:t>
                  </w:r>
                  <w:r>
                    <w:rPr>
                      <w:rFonts w:ascii="Arial LatArm" w:hAnsi="Arial LatArm" w:cs="Calibri"/>
                      <w:sz w:val="20"/>
                      <w:szCs w:val="20"/>
                    </w:rPr>
                    <w:t xml:space="preserve"> </w:t>
                  </w:r>
                  <w:r>
                    <w:rPr>
                      <w:rFonts w:ascii="Arial" w:hAnsi="Arial" w:cs="Arial"/>
                      <w:sz w:val="20"/>
                      <w:szCs w:val="20"/>
                    </w:rPr>
                    <w:t>одной</w:t>
                  </w:r>
                  <w:r>
                    <w:rPr>
                      <w:rFonts w:ascii="Arial LatArm" w:hAnsi="Arial LatArm" w:cs="Calibri"/>
                      <w:sz w:val="20"/>
                      <w:szCs w:val="20"/>
                    </w:rPr>
                    <w:t xml:space="preserve">  </w:t>
                  </w:r>
                  <w:r>
                    <w:rPr>
                      <w:rFonts w:ascii="Arial" w:hAnsi="Arial" w:cs="Arial"/>
                      <w:sz w:val="20"/>
                      <w:szCs w:val="20"/>
                    </w:rPr>
                    <w:t>матрицы</w:t>
                  </w:r>
                  <w:r>
                    <w:rPr>
                      <w:rFonts w:ascii="Arial LatArm" w:hAnsi="Arial LatArm" w:cs="Calibri"/>
                      <w:sz w:val="20"/>
                      <w:szCs w:val="20"/>
                    </w:rPr>
                    <w:t xml:space="preserve">,  </w:t>
                  </w:r>
                  <w:r>
                    <w:rPr>
                      <w:rFonts w:ascii="Arial" w:hAnsi="Arial" w:cs="Arial"/>
                      <w:sz w:val="20"/>
                      <w:szCs w:val="20"/>
                    </w:rPr>
                    <w:t>который</w:t>
                  </w:r>
                  <w:r>
                    <w:rPr>
                      <w:rFonts w:ascii="Arial LatArm" w:hAnsi="Arial LatArm" w:cs="Calibri"/>
                      <w:sz w:val="20"/>
                      <w:szCs w:val="20"/>
                    </w:rPr>
                    <w:t xml:space="preserve"> </w:t>
                  </w:r>
                  <w:r>
                    <w:rPr>
                      <w:rFonts w:ascii="Arial" w:hAnsi="Arial" w:cs="Arial"/>
                      <w:sz w:val="20"/>
                      <w:szCs w:val="20"/>
                    </w:rPr>
                    <w:t>собран</w:t>
                  </w:r>
                  <w:r>
                    <w:rPr>
                      <w:rFonts w:ascii="Arial LatArm" w:hAnsi="Arial LatArm" w:cs="Calibri"/>
                      <w:sz w:val="20"/>
                      <w:szCs w:val="20"/>
                    </w:rPr>
                    <w:t xml:space="preserve"> </w:t>
                  </w:r>
                  <w:r>
                    <w:rPr>
                      <w:rFonts w:ascii="Arial" w:hAnsi="Arial" w:cs="Arial"/>
                      <w:sz w:val="20"/>
                      <w:szCs w:val="20"/>
                    </w:rPr>
                    <w:t>из</w:t>
                  </w:r>
                  <w:r>
                    <w:rPr>
                      <w:rFonts w:ascii="Arial LatArm" w:hAnsi="Arial LatArm" w:cs="Calibri"/>
                      <w:sz w:val="20"/>
                      <w:szCs w:val="20"/>
                    </w:rPr>
                    <w:t xml:space="preserve"> 120( + - 10 %),  </w:t>
                  </w:r>
                  <w:r>
                    <w:rPr>
                      <w:rFonts w:ascii="Arial" w:hAnsi="Arial" w:cs="Arial"/>
                      <w:sz w:val="20"/>
                      <w:szCs w:val="20"/>
                    </w:rPr>
                    <w:t>светодиодов</w:t>
                  </w:r>
                  <w:r>
                    <w:rPr>
                      <w:rFonts w:ascii="Arial LatArm" w:hAnsi="Arial LatArm" w:cs="Calibri"/>
                      <w:sz w:val="20"/>
                      <w:szCs w:val="20"/>
                    </w:rPr>
                    <w:t xml:space="preserve"> </w:t>
                  </w:r>
                  <w:r>
                    <w:rPr>
                      <w:rFonts w:ascii="Arial" w:hAnsi="Arial" w:cs="Arial"/>
                      <w:sz w:val="20"/>
                      <w:szCs w:val="20"/>
                    </w:rPr>
                    <w:t>и</w:t>
                  </w:r>
                  <w:r>
                    <w:rPr>
                      <w:rFonts w:ascii="Arial LatArm" w:hAnsi="Arial LatArm" w:cs="Calibri"/>
                      <w:sz w:val="20"/>
                      <w:szCs w:val="20"/>
                    </w:rPr>
                    <w:t xml:space="preserve"> </w:t>
                  </w:r>
                  <w:r>
                    <w:rPr>
                      <w:rFonts w:ascii="Arial" w:hAnsi="Arial" w:cs="Arial"/>
                      <w:sz w:val="20"/>
                      <w:szCs w:val="20"/>
                    </w:rPr>
                    <w:t>линз</w:t>
                  </w:r>
                  <w:r>
                    <w:rPr>
                      <w:rFonts w:ascii="Arial LatArm" w:hAnsi="Arial LatArm" w:cs="Calibri"/>
                      <w:sz w:val="20"/>
                      <w:szCs w:val="20"/>
                    </w:rPr>
                    <w:t>.</w:t>
                  </w:r>
                </w:p>
              </w:tc>
            </w:tr>
            <w:tr w:rsidR="009E3419" w:rsidTr="009E3419">
              <w:trPr>
                <w:trHeight w:val="750"/>
              </w:trPr>
              <w:tc>
                <w:tcPr>
                  <w:tcW w:w="3860" w:type="dxa"/>
                  <w:tcBorders>
                    <w:top w:val="nil"/>
                    <w:left w:val="single" w:sz="4" w:space="0" w:color="auto"/>
                    <w:bottom w:val="single" w:sz="4" w:space="0" w:color="auto"/>
                    <w:right w:val="single" w:sz="4" w:space="0" w:color="auto"/>
                  </w:tcBorders>
                  <w:shd w:val="clear" w:color="auto" w:fill="auto"/>
                  <w:vAlign w:val="center"/>
                  <w:hideMark/>
                </w:tcPr>
                <w:p w:rsidR="009E3419" w:rsidRDefault="009E3419">
                  <w:pPr>
                    <w:jc w:val="center"/>
                    <w:rPr>
                      <w:rFonts w:ascii="Arial LatArm" w:hAnsi="Arial LatArm" w:cs="Calibri"/>
                      <w:sz w:val="20"/>
                      <w:szCs w:val="20"/>
                    </w:rPr>
                  </w:pPr>
                  <w:r>
                    <w:rPr>
                      <w:rFonts w:ascii="Arial LatArm" w:hAnsi="Arial LatArm" w:cs="Calibri"/>
                      <w:sz w:val="20"/>
                      <w:szCs w:val="20"/>
                    </w:rPr>
                    <w:t xml:space="preserve"> </w:t>
                  </w:r>
                  <w:r>
                    <w:rPr>
                      <w:rFonts w:ascii="Arial" w:hAnsi="Arial" w:cs="Arial"/>
                      <w:sz w:val="20"/>
                      <w:szCs w:val="20"/>
                    </w:rPr>
                    <w:t>длина</w:t>
                  </w:r>
                  <w:r>
                    <w:rPr>
                      <w:rFonts w:ascii="Arial LatArm" w:hAnsi="Arial LatArm" w:cs="Calibri"/>
                      <w:sz w:val="20"/>
                      <w:szCs w:val="20"/>
                    </w:rPr>
                    <w:t xml:space="preserve"> </w:t>
                  </w:r>
                  <w:r>
                    <w:rPr>
                      <w:rFonts w:ascii="Arial" w:hAnsi="Arial" w:cs="Arial"/>
                      <w:sz w:val="20"/>
                      <w:szCs w:val="20"/>
                    </w:rPr>
                    <w:t>матрицы</w:t>
                  </w:r>
                  <w:r>
                    <w:rPr>
                      <w:rFonts w:ascii="Arial LatArm" w:hAnsi="Arial LatArm" w:cs="Calibri"/>
                      <w:sz w:val="20"/>
                      <w:szCs w:val="20"/>
                    </w:rPr>
                    <w:t xml:space="preserve"> 280-310</w:t>
                  </w:r>
                  <w:r>
                    <w:rPr>
                      <w:rFonts w:ascii="Arial" w:hAnsi="Arial" w:cs="Arial"/>
                      <w:sz w:val="20"/>
                      <w:szCs w:val="20"/>
                    </w:rPr>
                    <w:t>мм</w:t>
                  </w:r>
                  <w:r>
                    <w:rPr>
                      <w:rFonts w:ascii="Arial LatArm" w:hAnsi="Arial LatArm" w:cs="Calibri"/>
                      <w:sz w:val="20"/>
                      <w:szCs w:val="20"/>
                    </w:rPr>
                    <w:t xml:space="preserve">, </w:t>
                  </w:r>
                  <w:r>
                    <w:rPr>
                      <w:rFonts w:ascii="Arial" w:hAnsi="Arial" w:cs="Arial"/>
                      <w:sz w:val="20"/>
                      <w:szCs w:val="20"/>
                    </w:rPr>
                    <w:t>ширина</w:t>
                  </w:r>
                  <w:r>
                    <w:rPr>
                      <w:rFonts w:ascii="Arial LatArm" w:hAnsi="Arial LatArm" w:cs="Calibri"/>
                      <w:sz w:val="20"/>
                      <w:szCs w:val="20"/>
                    </w:rPr>
                    <w:t xml:space="preserve"> </w:t>
                  </w:r>
                  <w:r>
                    <w:rPr>
                      <w:rFonts w:ascii="Arial" w:hAnsi="Arial" w:cs="Arial"/>
                      <w:sz w:val="20"/>
                      <w:szCs w:val="20"/>
                    </w:rPr>
                    <w:t>матрицы</w:t>
                  </w:r>
                  <w:r>
                    <w:rPr>
                      <w:rFonts w:ascii="Arial LatArm" w:hAnsi="Arial LatArm" w:cs="Calibri"/>
                      <w:sz w:val="20"/>
                      <w:szCs w:val="20"/>
                    </w:rPr>
                    <w:t xml:space="preserve"> 130-160</w:t>
                  </w:r>
                  <w:r>
                    <w:rPr>
                      <w:rFonts w:ascii="Arial" w:hAnsi="Arial" w:cs="Arial"/>
                      <w:sz w:val="20"/>
                      <w:szCs w:val="20"/>
                    </w:rPr>
                    <w:t>мм</w:t>
                  </w:r>
                  <w:r>
                    <w:rPr>
                      <w:rFonts w:ascii="Arial LatArm" w:hAnsi="Arial LatArm" w:cs="Calibri"/>
                      <w:sz w:val="20"/>
                      <w:szCs w:val="20"/>
                    </w:rPr>
                    <w:t xml:space="preserve"> ,</w:t>
                  </w:r>
                </w:p>
              </w:tc>
            </w:tr>
            <w:tr w:rsidR="009E3419" w:rsidTr="009E3419">
              <w:trPr>
                <w:trHeight w:val="705"/>
              </w:trPr>
              <w:tc>
                <w:tcPr>
                  <w:tcW w:w="3860" w:type="dxa"/>
                  <w:tcBorders>
                    <w:top w:val="nil"/>
                    <w:left w:val="single" w:sz="4" w:space="0" w:color="auto"/>
                    <w:bottom w:val="single" w:sz="4" w:space="0" w:color="auto"/>
                    <w:right w:val="single" w:sz="4" w:space="0" w:color="auto"/>
                  </w:tcBorders>
                  <w:shd w:val="clear" w:color="auto" w:fill="auto"/>
                  <w:vAlign w:val="center"/>
                  <w:hideMark/>
                </w:tcPr>
                <w:p w:rsidR="009E3419" w:rsidRDefault="009E3419">
                  <w:pPr>
                    <w:jc w:val="center"/>
                    <w:rPr>
                      <w:rFonts w:ascii="Arial LatArm" w:hAnsi="Arial LatArm" w:cs="Calibri"/>
                      <w:sz w:val="20"/>
                      <w:szCs w:val="20"/>
                    </w:rPr>
                  </w:pPr>
                  <w:r>
                    <w:rPr>
                      <w:rFonts w:ascii="Arial" w:hAnsi="Arial" w:cs="Arial"/>
                      <w:sz w:val="20"/>
                      <w:szCs w:val="20"/>
                    </w:rPr>
                    <w:t>драйвер</w:t>
                  </w:r>
                  <w:r>
                    <w:rPr>
                      <w:rFonts w:ascii="Arial LatArm" w:hAnsi="Arial LatArm" w:cs="Calibri"/>
                      <w:sz w:val="20"/>
                      <w:szCs w:val="20"/>
                    </w:rPr>
                    <w:t xml:space="preserve"> </w:t>
                  </w:r>
                  <w:r>
                    <w:rPr>
                      <w:rFonts w:ascii="Arial" w:hAnsi="Arial" w:cs="Arial"/>
                      <w:sz w:val="20"/>
                      <w:szCs w:val="20"/>
                    </w:rPr>
                    <w:t>и</w:t>
                  </w:r>
                  <w:r>
                    <w:rPr>
                      <w:rFonts w:ascii="Arial LatArm" w:hAnsi="Arial LatArm" w:cs="Calibri"/>
                      <w:sz w:val="20"/>
                      <w:szCs w:val="20"/>
                    </w:rPr>
                    <w:t xml:space="preserve"> </w:t>
                  </w:r>
                  <w:r>
                    <w:rPr>
                      <w:rFonts w:ascii="Arial" w:hAnsi="Arial" w:cs="Arial"/>
                      <w:sz w:val="20"/>
                      <w:szCs w:val="20"/>
                    </w:rPr>
                    <w:t>матрица</w:t>
                  </w:r>
                  <w:r>
                    <w:rPr>
                      <w:rFonts w:ascii="Arial LatArm" w:hAnsi="Arial LatArm" w:cs="Calibri"/>
                      <w:sz w:val="20"/>
                      <w:szCs w:val="20"/>
                    </w:rPr>
                    <w:t xml:space="preserve"> </w:t>
                  </w:r>
                  <w:r>
                    <w:rPr>
                      <w:rFonts w:ascii="Arial" w:hAnsi="Arial" w:cs="Arial"/>
                      <w:sz w:val="20"/>
                      <w:szCs w:val="20"/>
                    </w:rPr>
                    <w:t>собраны</w:t>
                  </w:r>
                  <w:r>
                    <w:rPr>
                      <w:rFonts w:ascii="Arial LatArm" w:hAnsi="Arial LatArm" w:cs="Calibri"/>
                      <w:sz w:val="20"/>
                      <w:szCs w:val="20"/>
                    </w:rPr>
                    <w:t xml:space="preserve"> </w:t>
                  </w:r>
                  <w:r>
                    <w:rPr>
                      <w:rFonts w:ascii="Arial" w:hAnsi="Arial" w:cs="Arial"/>
                      <w:sz w:val="20"/>
                      <w:szCs w:val="20"/>
                    </w:rPr>
                    <w:t>на</w:t>
                  </w:r>
                  <w:r>
                    <w:rPr>
                      <w:rFonts w:ascii="Arial LatArm" w:hAnsi="Arial LatArm" w:cs="Calibri"/>
                      <w:sz w:val="20"/>
                      <w:szCs w:val="20"/>
                    </w:rPr>
                    <w:t xml:space="preserve"> </w:t>
                  </w:r>
                  <w:r>
                    <w:rPr>
                      <w:rFonts w:ascii="Arial" w:hAnsi="Arial" w:cs="Arial"/>
                      <w:sz w:val="20"/>
                      <w:szCs w:val="20"/>
                    </w:rPr>
                    <w:t>одной</w:t>
                  </w:r>
                  <w:r>
                    <w:rPr>
                      <w:rFonts w:ascii="Arial LatArm" w:hAnsi="Arial LatArm" w:cs="Calibri"/>
                      <w:sz w:val="20"/>
                      <w:szCs w:val="20"/>
                    </w:rPr>
                    <w:t xml:space="preserve"> </w:t>
                  </w:r>
                  <w:r>
                    <w:rPr>
                      <w:rFonts w:ascii="Arial" w:hAnsi="Arial" w:cs="Arial"/>
                      <w:sz w:val="20"/>
                      <w:szCs w:val="20"/>
                    </w:rPr>
                    <w:t>общей</w:t>
                  </w:r>
                  <w:r>
                    <w:rPr>
                      <w:rFonts w:ascii="Arial LatArm" w:hAnsi="Arial LatArm" w:cs="Calibri"/>
                      <w:sz w:val="20"/>
                      <w:szCs w:val="20"/>
                    </w:rPr>
                    <w:t xml:space="preserve"> </w:t>
                  </w:r>
                  <w:r>
                    <w:rPr>
                      <w:rFonts w:ascii="Arial" w:hAnsi="Arial" w:cs="Arial"/>
                      <w:sz w:val="20"/>
                      <w:szCs w:val="20"/>
                    </w:rPr>
                    <w:t>плате</w:t>
                  </w:r>
                </w:p>
              </w:tc>
            </w:tr>
            <w:tr w:rsidR="009E3419" w:rsidTr="009E3419">
              <w:trPr>
                <w:trHeight w:val="1440"/>
              </w:trPr>
              <w:tc>
                <w:tcPr>
                  <w:tcW w:w="3860" w:type="dxa"/>
                  <w:tcBorders>
                    <w:top w:val="nil"/>
                    <w:left w:val="single" w:sz="4" w:space="0" w:color="auto"/>
                    <w:bottom w:val="single" w:sz="4" w:space="0" w:color="auto"/>
                    <w:right w:val="single" w:sz="4" w:space="0" w:color="auto"/>
                  </w:tcBorders>
                  <w:shd w:val="clear" w:color="auto" w:fill="auto"/>
                  <w:vAlign w:val="center"/>
                  <w:hideMark/>
                </w:tcPr>
                <w:p w:rsidR="009E3419" w:rsidRDefault="009E3419">
                  <w:pPr>
                    <w:jc w:val="center"/>
                    <w:rPr>
                      <w:rFonts w:ascii="Arial LatArm" w:hAnsi="Arial LatArm" w:cs="Calibri"/>
                      <w:sz w:val="20"/>
                      <w:szCs w:val="20"/>
                    </w:rPr>
                  </w:pPr>
                  <w:r>
                    <w:rPr>
                      <w:rFonts w:ascii="Arial" w:hAnsi="Arial" w:cs="Arial"/>
                      <w:sz w:val="20"/>
                      <w:szCs w:val="20"/>
                    </w:rPr>
                    <w:t>Корпус</w:t>
                  </w:r>
                  <w:r>
                    <w:rPr>
                      <w:rFonts w:ascii="Arial LatArm" w:hAnsi="Arial LatArm" w:cs="Calibri"/>
                      <w:sz w:val="20"/>
                      <w:szCs w:val="20"/>
                    </w:rPr>
                    <w:t xml:space="preserve"> </w:t>
                  </w:r>
                  <w:r>
                    <w:rPr>
                      <w:rFonts w:ascii="Arial" w:hAnsi="Arial" w:cs="Arial"/>
                      <w:sz w:val="20"/>
                      <w:szCs w:val="20"/>
                    </w:rPr>
                    <w:t>из</w:t>
                  </w:r>
                  <w:r>
                    <w:rPr>
                      <w:rFonts w:ascii="Arial LatArm" w:hAnsi="Arial LatArm" w:cs="Calibri"/>
                      <w:sz w:val="20"/>
                      <w:szCs w:val="20"/>
                    </w:rPr>
                    <w:t xml:space="preserve"> </w:t>
                  </w:r>
                  <w:r>
                    <w:rPr>
                      <w:rFonts w:ascii="Arial" w:hAnsi="Arial" w:cs="Arial"/>
                      <w:sz w:val="20"/>
                      <w:szCs w:val="20"/>
                    </w:rPr>
                    <w:t>литой</w:t>
                  </w:r>
                  <w:r>
                    <w:rPr>
                      <w:rFonts w:ascii="Arial LatArm" w:hAnsi="Arial LatArm" w:cs="Calibri"/>
                      <w:sz w:val="20"/>
                      <w:szCs w:val="20"/>
                    </w:rPr>
                    <w:t xml:space="preserve"> </w:t>
                  </w:r>
                  <w:r>
                    <w:rPr>
                      <w:rFonts w:ascii="Arial" w:hAnsi="Arial" w:cs="Arial"/>
                      <w:sz w:val="20"/>
                      <w:szCs w:val="20"/>
                    </w:rPr>
                    <w:t>алюминий</w:t>
                  </w:r>
                  <w:r>
                    <w:rPr>
                      <w:rFonts w:ascii="Arial LatArm" w:hAnsi="Arial LatArm" w:cs="Calibri"/>
                      <w:sz w:val="20"/>
                      <w:szCs w:val="20"/>
                    </w:rPr>
                    <w:t xml:space="preserve">, </w:t>
                  </w:r>
                  <w:r>
                    <w:rPr>
                      <w:rFonts w:ascii="Arial" w:hAnsi="Arial" w:cs="Arial"/>
                      <w:sz w:val="20"/>
                      <w:szCs w:val="20"/>
                    </w:rPr>
                    <w:t>максимальная</w:t>
                  </w:r>
                  <w:r>
                    <w:rPr>
                      <w:rFonts w:ascii="Arial LatArm" w:hAnsi="Arial LatArm" w:cs="Calibri"/>
                      <w:sz w:val="20"/>
                      <w:szCs w:val="20"/>
                    </w:rPr>
                    <w:t xml:space="preserve"> </w:t>
                  </w:r>
                  <w:r>
                    <w:rPr>
                      <w:rFonts w:ascii="Arial" w:hAnsi="Arial" w:cs="Arial"/>
                      <w:sz w:val="20"/>
                      <w:szCs w:val="20"/>
                    </w:rPr>
                    <w:t>длина</w:t>
                  </w:r>
                  <w:r>
                    <w:rPr>
                      <w:rFonts w:ascii="Arial LatArm" w:hAnsi="Arial LatArm" w:cs="Calibri"/>
                      <w:sz w:val="20"/>
                      <w:szCs w:val="20"/>
                    </w:rPr>
                    <w:t xml:space="preserve"> </w:t>
                  </w:r>
                  <w:r>
                    <w:rPr>
                      <w:rFonts w:ascii="Arial" w:hAnsi="Arial" w:cs="Arial"/>
                      <w:sz w:val="20"/>
                      <w:szCs w:val="20"/>
                    </w:rPr>
                    <w:t>корпуса</w:t>
                  </w:r>
                  <w:r>
                    <w:rPr>
                      <w:rFonts w:ascii="Arial LatArm" w:hAnsi="Arial LatArm" w:cs="Calibri"/>
                      <w:sz w:val="20"/>
                      <w:szCs w:val="20"/>
                    </w:rPr>
                    <w:t xml:space="preserve"> 510</w:t>
                  </w:r>
                  <w:r>
                    <w:rPr>
                      <w:rFonts w:ascii="Arial" w:hAnsi="Arial" w:cs="Arial"/>
                      <w:sz w:val="20"/>
                      <w:szCs w:val="20"/>
                    </w:rPr>
                    <w:t>мм</w:t>
                  </w:r>
                  <w:r>
                    <w:rPr>
                      <w:rFonts w:ascii="Arial LatArm" w:hAnsi="Arial LatArm" w:cs="Calibri"/>
                      <w:sz w:val="20"/>
                      <w:szCs w:val="20"/>
                    </w:rPr>
                    <w:t xml:space="preserve">, </w:t>
                  </w:r>
                  <w:r>
                    <w:rPr>
                      <w:rFonts w:ascii="Arial" w:hAnsi="Arial" w:cs="Arial"/>
                      <w:sz w:val="20"/>
                      <w:szCs w:val="20"/>
                    </w:rPr>
                    <w:t>максимальная</w:t>
                  </w:r>
                  <w:r>
                    <w:rPr>
                      <w:rFonts w:ascii="Arial LatArm" w:hAnsi="Arial LatArm" w:cs="Calibri"/>
                      <w:sz w:val="20"/>
                      <w:szCs w:val="20"/>
                    </w:rPr>
                    <w:t xml:space="preserve"> </w:t>
                  </w:r>
                  <w:r>
                    <w:rPr>
                      <w:rFonts w:ascii="Arial" w:hAnsi="Arial" w:cs="Arial"/>
                      <w:sz w:val="20"/>
                      <w:szCs w:val="20"/>
                    </w:rPr>
                    <w:t>ширина</w:t>
                  </w:r>
                  <w:r>
                    <w:rPr>
                      <w:rFonts w:ascii="Arial LatArm" w:hAnsi="Arial LatArm" w:cs="Calibri"/>
                      <w:sz w:val="20"/>
                      <w:szCs w:val="20"/>
                    </w:rPr>
                    <w:t xml:space="preserve"> </w:t>
                  </w:r>
                  <w:r>
                    <w:rPr>
                      <w:rFonts w:ascii="Arial" w:hAnsi="Arial" w:cs="Arial"/>
                      <w:sz w:val="20"/>
                      <w:szCs w:val="20"/>
                    </w:rPr>
                    <w:t>корпуса</w:t>
                  </w:r>
                  <w:r>
                    <w:rPr>
                      <w:rFonts w:ascii="Arial LatArm" w:hAnsi="Arial LatArm" w:cs="Calibri"/>
                      <w:sz w:val="20"/>
                      <w:szCs w:val="20"/>
                    </w:rPr>
                    <w:t xml:space="preserve"> 210</w:t>
                  </w:r>
                  <w:r>
                    <w:rPr>
                      <w:rFonts w:ascii="Arial" w:hAnsi="Arial" w:cs="Arial"/>
                      <w:sz w:val="20"/>
                      <w:szCs w:val="20"/>
                    </w:rPr>
                    <w:t>мм</w:t>
                  </w:r>
                  <w:r>
                    <w:rPr>
                      <w:rFonts w:ascii="Arial LatArm" w:hAnsi="Arial LatArm" w:cs="Calibri"/>
                      <w:sz w:val="20"/>
                      <w:szCs w:val="20"/>
                    </w:rPr>
                    <w:t>.</w:t>
                  </w:r>
                </w:p>
              </w:tc>
            </w:tr>
            <w:tr w:rsidR="009E3419" w:rsidTr="009E3419">
              <w:trPr>
                <w:trHeight w:val="2190"/>
              </w:trPr>
              <w:tc>
                <w:tcPr>
                  <w:tcW w:w="3860" w:type="dxa"/>
                  <w:tcBorders>
                    <w:top w:val="nil"/>
                    <w:left w:val="single" w:sz="4" w:space="0" w:color="auto"/>
                    <w:bottom w:val="single" w:sz="4" w:space="0" w:color="auto"/>
                    <w:right w:val="single" w:sz="4" w:space="0" w:color="auto"/>
                  </w:tcBorders>
                  <w:shd w:val="clear" w:color="auto" w:fill="auto"/>
                  <w:vAlign w:val="center"/>
                  <w:hideMark/>
                </w:tcPr>
                <w:p w:rsidR="009E3419" w:rsidRDefault="009E3419">
                  <w:pPr>
                    <w:jc w:val="center"/>
                    <w:rPr>
                      <w:rFonts w:ascii="Arial LatArm" w:hAnsi="Arial LatArm" w:cs="Calibri"/>
                      <w:sz w:val="20"/>
                      <w:szCs w:val="20"/>
                    </w:rPr>
                  </w:pPr>
                  <w:r>
                    <w:rPr>
                      <w:rFonts w:ascii="Arial" w:hAnsi="Arial" w:cs="Arial"/>
                      <w:sz w:val="20"/>
                      <w:szCs w:val="20"/>
                    </w:rPr>
                    <w:t>Диаметр</w:t>
                  </w:r>
                  <w:r>
                    <w:rPr>
                      <w:rFonts w:ascii="Arial LatArm" w:hAnsi="Arial LatArm" w:cs="Calibri"/>
                      <w:sz w:val="20"/>
                      <w:szCs w:val="20"/>
                    </w:rPr>
                    <w:t xml:space="preserve"> </w:t>
                  </w:r>
                  <w:r>
                    <w:rPr>
                      <w:rFonts w:ascii="Arial" w:hAnsi="Arial" w:cs="Arial"/>
                      <w:sz w:val="20"/>
                      <w:szCs w:val="20"/>
                    </w:rPr>
                    <w:t>монтажного</w:t>
                  </w:r>
                  <w:r>
                    <w:rPr>
                      <w:rFonts w:ascii="Arial LatArm" w:hAnsi="Arial LatArm" w:cs="Calibri"/>
                      <w:sz w:val="20"/>
                      <w:szCs w:val="20"/>
                    </w:rPr>
                    <w:t xml:space="preserve"> </w:t>
                  </w:r>
                  <w:r>
                    <w:rPr>
                      <w:rFonts w:ascii="Arial" w:hAnsi="Arial" w:cs="Arial"/>
                      <w:sz w:val="20"/>
                      <w:szCs w:val="20"/>
                    </w:rPr>
                    <w:t>отверстия</w:t>
                  </w:r>
                  <w:r>
                    <w:rPr>
                      <w:rFonts w:ascii="Arial LatArm" w:hAnsi="Arial LatArm" w:cs="Calibri"/>
                      <w:sz w:val="20"/>
                      <w:szCs w:val="20"/>
                    </w:rPr>
                    <w:t xml:space="preserve"> 52-56</w:t>
                  </w:r>
                  <w:r>
                    <w:rPr>
                      <w:rFonts w:ascii="Arial" w:hAnsi="Arial" w:cs="Arial"/>
                      <w:sz w:val="20"/>
                      <w:szCs w:val="20"/>
                    </w:rPr>
                    <w:t>мм</w:t>
                  </w:r>
                  <w:r>
                    <w:rPr>
                      <w:rFonts w:ascii="Arial LatArm" w:hAnsi="Arial LatArm" w:cs="Calibri"/>
                      <w:sz w:val="20"/>
                      <w:szCs w:val="20"/>
                    </w:rPr>
                    <w:t xml:space="preserve">, </w:t>
                  </w:r>
                  <w:r>
                    <w:rPr>
                      <w:rFonts w:ascii="Arial" w:hAnsi="Arial" w:cs="Arial"/>
                      <w:sz w:val="20"/>
                      <w:szCs w:val="20"/>
                    </w:rPr>
                    <w:t>монтажная</w:t>
                  </w:r>
                  <w:r>
                    <w:rPr>
                      <w:rFonts w:ascii="Arial LatArm" w:hAnsi="Arial LatArm" w:cs="Calibri"/>
                      <w:sz w:val="20"/>
                      <w:szCs w:val="20"/>
                    </w:rPr>
                    <w:t xml:space="preserve"> </w:t>
                  </w:r>
                  <w:r>
                    <w:rPr>
                      <w:rFonts w:ascii="Arial" w:hAnsi="Arial" w:cs="Arial"/>
                      <w:sz w:val="20"/>
                      <w:szCs w:val="20"/>
                    </w:rPr>
                    <w:t>часть</w:t>
                  </w:r>
                  <w:r>
                    <w:rPr>
                      <w:rFonts w:ascii="Arial LatArm" w:hAnsi="Arial LatArm" w:cs="Calibri"/>
                      <w:sz w:val="20"/>
                      <w:szCs w:val="20"/>
                    </w:rPr>
                    <w:t xml:space="preserve"> </w:t>
                  </w:r>
                  <w:r>
                    <w:rPr>
                      <w:rFonts w:ascii="Arial" w:hAnsi="Arial" w:cs="Arial"/>
                      <w:sz w:val="20"/>
                      <w:szCs w:val="20"/>
                    </w:rPr>
                    <w:t>в</w:t>
                  </w:r>
                  <w:r>
                    <w:rPr>
                      <w:rFonts w:ascii="Arial LatArm" w:hAnsi="Arial LatArm" w:cs="Calibri"/>
                      <w:sz w:val="20"/>
                      <w:szCs w:val="20"/>
                    </w:rPr>
                    <w:t xml:space="preserve"> </w:t>
                  </w:r>
                  <w:r>
                    <w:rPr>
                      <w:rFonts w:ascii="Arial" w:hAnsi="Arial" w:cs="Arial"/>
                      <w:sz w:val="20"/>
                      <w:szCs w:val="20"/>
                    </w:rPr>
                    <w:t>виде</w:t>
                  </w:r>
                  <w:r>
                    <w:rPr>
                      <w:rFonts w:ascii="Arial LatArm" w:hAnsi="Arial LatArm" w:cs="Calibri"/>
                      <w:sz w:val="20"/>
                      <w:szCs w:val="20"/>
                    </w:rPr>
                    <w:t xml:space="preserve"> </w:t>
                  </w:r>
                  <w:r>
                    <w:rPr>
                      <w:rFonts w:ascii="Arial" w:hAnsi="Arial" w:cs="Arial"/>
                      <w:sz w:val="20"/>
                      <w:szCs w:val="20"/>
                    </w:rPr>
                    <w:t>трубы</w:t>
                  </w:r>
                  <w:r>
                    <w:rPr>
                      <w:rFonts w:ascii="Arial LatArm" w:hAnsi="Arial LatArm" w:cs="Calibri"/>
                      <w:sz w:val="20"/>
                      <w:szCs w:val="20"/>
                    </w:rPr>
                    <w:t>-</w:t>
                  </w:r>
                  <w:r>
                    <w:rPr>
                      <w:rFonts w:ascii="Arial" w:hAnsi="Arial" w:cs="Arial"/>
                      <w:sz w:val="20"/>
                      <w:szCs w:val="20"/>
                    </w:rPr>
                    <w:t>толщина</w:t>
                  </w:r>
                  <w:r>
                    <w:rPr>
                      <w:rFonts w:ascii="Arial LatArm" w:hAnsi="Arial LatArm" w:cs="Calibri"/>
                      <w:sz w:val="20"/>
                      <w:szCs w:val="20"/>
                    </w:rPr>
                    <w:t xml:space="preserve"> </w:t>
                  </w:r>
                  <w:r>
                    <w:rPr>
                      <w:rFonts w:ascii="Arial" w:hAnsi="Arial" w:cs="Arial"/>
                      <w:sz w:val="20"/>
                      <w:szCs w:val="20"/>
                    </w:rPr>
                    <w:t>стенки</w:t>
                  </w:r>
                  <w:r>
                    <w:rPr>
                      <w:rFonts w:ascii="Arial LatArm" w:hAnsi="Arial LatArm" w:cs="Calibri"/>
                      <w:sz w:val="20"/>
                      <w:szCs w:val="20"/>
                    </w:rPr>
                    <w:t xml:space="preserve"> </w:t>
                  </w:r>
                  <w:r>
                    <w:rPr>
                      <w:rFonts w:ascii="Arial" w:hAnsi="Arial" w:cs="Arial"/>
                      <w:sz w:val="20"/>
                      <w:szCs w:val="20"/>
                    </w:rPr>
                    <w:t>не</w:t>
                  </w:r>
                  <w:r>
                    <w:rPr>
                      <w:rFonts w:ascii="Arial LatArm" w:hAnsi="Arial LatArm" w:cs="Calibri"/>
                      <w:sz w:val="20"/>
                      <w:szCs w:val="20"/>
                    </w:rPr>
                    <w:t xml:space="preserve"> </w:t>
                  </w:r>
                  <w:r>
                    <w:rPr>
                      <w:rFonts w:ascii="Arial" w:hAnsi="Arial" w:cs="Arial"/>
                      <w:sz w:val="20"/>
                      <w:szCs w:val="20"/>
                    </w:rPr>
                    <w:t>менее</w:t>
                  </w:r>
                  <w:r>
                    <w:rPr>
                      <w:rFonts w:ascii="Arial LatArm" w:hAnsi="Arial LatArm" w:cs="Calibri"/>
                      <w:sz w:val="20"/>
                      <w:szCs w:val="20"/>
                    </w:rPr>
                    <w:t xml:space="preserve"> 7</w:t>
                  </w:r>
                  <w:r>
                    <w:rPr>
                      <w:rFonts w:ascii="Arial" w:hAnsi="Arial" w:cs="Arial"/>
                      <w:sz w:val="20"/>
                      <w:szCs w:val="20"/>
                    </w:rPr>
                    <w:t>мм</w:t>
                  </w:r>
                  <w:r>
                    <w:rPr>
                      <w:rFonts w:ascii="Arial LatArm" w:hAnsi="Arial LatArm" w:cs="Calibri"/>
                      <w:sz w:val="20"/>
                      <w:szCs w:val="20"/>
                    </w:rPr>
                    <w:t xml:space="preserve">,  </w:t>
                  </w:r>
                  <w:r>
                    <w:rPr>
                      <w:rFonts w:ascii="Arial" w:hAnsi="Arial" w:cs="Arial"/>
                      <w:sz w:val="20"/>
                      <w:szCs w:val="20"/>
                    </w:rPr>
                    <w:t>длиной</w:t>
                  </w:r>
                  <w:r>
                    <w:rPr>
                      <w:rFonts w:ascii="Arial LatArm" w:hAnsi="Arial LatArm" w:cs="Calibri"/>
                      <w:sz w:val="20"/>
                      <w:szCs w:val="20"/>
                    </w:rPr>
                    <w:t xml:space="preserve"> 75-105</w:t>
                  </w:r>
                  <w:r>
                    <w:rPr>
                      <w:rFonts w:ascii="Arial" w:hAnsi="Arial" w:cs="Arial"/>
                      <w:sz w:val="20"/>
                      <w:szCs w:val="20"/>
                    </w:rPr>
                    <w:t>мм</w:t>
                  </w:r>
                  <w:r>
                    <w:rPr>
                      <w:rFonts w:ascii="Arial LatArm" w:hAnsi="Arial LatArm" w:cs="Calibri"/>
                      <w:sz w:val="20"/>
                      <w:szCs w:val="20"/>
                    </w:rPr>
                    <w:t xml:space="preserve">, </w:t>
                  </w:r>
                  <w:r>
                    <w:rPr>
                      <w:rFonts w:ascii="Arial" w:hAnsi="Arial" w:cs="Arial"/>
                      <w:sz w:val="20"/>
                      <w:szCs w:val="20"/>
                    </w:rPr>
                    <w:t>крепление</w:t>
                  </w:r>
                  <w:r>
                    <w:rPr>
                      <w:rFonts w:ascii="Arial LatArm" w:hAnsi="Arial LatArm" w:cs="Calibri"/>
                      <w:sz w:val="20"/>
                      <w:szCs w:val="20"/>
                    </w:rPr>
                    <w:t xml:space="preserve"> </w:t>
                  </w:r>
                  <w:r>
                    <w:rPr>
                      <w:rFonts w:ascii="Arial" w:hAnsi="Arial" w:cs="Arial"/>
                      <w:sz w:val="20"/>
                      <w:szCs w:val="20"/>
                    </w:rPr>
                    <w:t>не</w:t>
                  </w:r>
                  <w:r>
                    <w:rPr>
                      <w:rFonts w:ascii="Arial LatArm" w:hAnsi="Arial LatArm" w:cs="Calibri"/>
                      <w:sz w:val="20"/>
                      <w:szCs w:val="20"/>
                    </w:rPr>
                    <w:t xml:space="preserve"> </w:t>
                  </w:r>
                  <w:r>
                    <w:rPr>
                      <w:rFonts w:ascii="Arial" w:hAnsi="Arial" w:cs="Arial"/>
                      <w:sz w:val="20"/>
                      <w:szCs w:val="20"/>
                    </w:rPr>
                    <w:t>менее</w:t>
                  </w:r>
                  <w:r>
                    <w:rPr>
                      <w:rFonts w:ascii="Arial LatArm" w:hAnsi="Arial LatArm" w:cs="Calibri"/>
                      <w:sz w:val="20"/>
                      <w:szCs w:val="20"/>
                    </w:rPr>
                    <w:t xml:space="preserve"> </w:t>
                  </w:r>
                  <w:r>
                    <w:rPr>
                      <w:rFonts w:ascii="Arial" w:hAnsi="Arial" w:cs="Arial"/>
                      <w:sz w:val="20"/>
                      <w:szCs w:val="20"/>
                    </w:rPr>
                    <w:t>двумя</w:t>
                  </w:r>
                  <w:r>
                    <w:rPr>
                      <w:rFonts w:ascii="Arial LatArm" w:hAnsi="Arial LatArm" w:cs="Calibri"/>
                      <w:sz w:val="20"/>
                      <w:szCs w:val="20"/>
                    </w:rPr>
                    <w:t xml:space="preserve"> </w:t>
                  </w:r>
                  <w:r>
                    <w:rPr>
                      <w:rFonts w:ascii="Arial" w:hAnsi="Arial" w:cs="Arial"/>
                      <w:sz w:val="20"/>
                      <w:szCs w:val="20"/>
                    </w:rPr>
                    <w:t>болтами</w:t>
                  </w:r>
                </w:p>
              </w:tc>
            </w:tr>
            <w:tr w:rsidR="009E3419" w:rsidTr="009E3419">
              <w:trPr>
                <w:trHeight w:val="1110"/>
              </w:trPr>
              <w:tc>
                <w:tcPr>
                  <w:tcW w:w="3860" w:type="dxa"/>
                  <w:tcBorders>
                    <w:top w:val="nil"/>
                    <w:left w:val="single" w:sz="4" w:space="0" w:color="auto"/>
                    <w:bottom w:val="single" w:sz="4" w:space="0" w:color="auto"/>
                    <w:right w:val="single" w:sz="4" w:space="0" w:color="auto"/>
                  </w:tcBorders>
                  <w:shd w:val="clear" w:color="auto" w:fill="auto"/>
                  <w:vAlign w:val="center"/>
                  <w:hideMark/>
                </w:tcPr>
                <w:p w:rsidR="009E3419" w:rsidRDefault="009E3419">
                  <w:pPr>
                    <w:jc w:val="center"/>
                    <w:rPr>
                      <w:rFonts w:ascii="Arial LatArm" w:hAnsi="Arial LatArm" w:cs="Calibri"/>
                      <w:sz w:val="20"/>
                      <w:szCs w:val="20"/>
                    </w:rPr>
                  </w:pPr>
                  <w:r>
                    <w:rPr>
                      <w:rFonts w:ascii="Arial" w:hAnsi="Arial" w:cs="Arial"/>
                      <w:sz w:val="20"/>
                      <w:szCs w:val="20"/>
                    </w:rPr>
                    <w:t>Работа</w:t>
                  </w:r>
                  <w:r>
                    <w:rPr>
                      <w:rFonts w:ascii="Arial LatArm" w:hAnsi="Arial LatArm" w:cs="Calibri"/>
                      <w:sz w:val="20"/>
                      <w:szCs w:val="20"/>
                    </w:rPr>
                    <w:t xml:space="preserve"> </w:t>
                  </w:r>
                  <w:r>
                    <w:rPr>
                      <w:rFonts w:ascii="Arial" w:hAnsi="Arial" w:cs="Arial"/>
                      <w:sz w:val="20"/>
                      <w:szCs w:val="20"/>
                    </w:rPr>
                    <w:t>не</w:t>
                  </w:r>
                  <w:r>
                    <w:rPr>
                      <w:rFonts w:ascii="Arial LatArm" w:hAnsi="Arial LatArm" w:cs="Calibri"/>
                      <w:sz w:val="20"/>
                      <w:szCs w:val="20"/>
                    </w:rPr>
                    <w:t xml:space="preserve"> </w:t>
                  </w:r>
                  <w:r>
                    <w:rPr>
                      <w:rFonts w:ascii="Arial" w:hAnsi="Arial" w:cs="Arial"/>
                      <w:sz w:val="20"/>
                      <w:szCs w:val="20"/>
                    </w:rPr>
                    <w:t>менее</w:t>
                  </w:r>
                  <w:r>
                    <w:rPr>
                      <w:rFonts w:ascii="Arial LatArm" w:hAnsi="Arial LatArm" w:cs="Calibri"/>
                      <w:sz w:val="20"/>
                      <w:szCs w:val="20"/>
                    </w:rPr>
                    <w:t xml:space="preserve"> -40 </w:t>
                  </w:r>
                  <w:r>
                    <w:rPr>
                      <w:rFonts w:ascii="Arial" w:hAnsi="Arial" w:cs="Arial"/>
                      <w:sz w:val="20"/>
                      <w:szCs w:val="20"/>
                    </w:rPr>
                    <w:t>до</w:t>
                  </w:r>
                  <w:r>
                    <w:rPr>
                      <w:rFonts w:ascii="Arial LatArm" w:hAnsi="Arial LatArm" w:cs="Calibri"/>
                      <w:sz w:val="20"/>
                      <w:szCs w:val="20"/>
                    </w:rPr>
                    <w:t xml:space="preserve"> +40 </w:t>
                  </w:r>
                  <w:r>
                    <w:rPr>
                      <w:rFonts w:ascii="Arial" w:hAnsi="Arial" w:cs="Arial"/>
                      <w:sz w:val="20"/>
                      <w:szCs w:val="20"/>
                    </w:rPr>
                    <w:t>при</w:t>
                  </w:r>
                  <w:r>
                    <w:rPr>
                      <w:rFonts w:ascii="Arial LatArm" w:hAnsi="Arial LatArm" w:cs="Calibri"/>
                      <w:sz w:val="20"/>
                      <w:szCs w:val="20"/>
                    </w:rPr>
                    <w:t xml:space="preserve"> </w:t>
                  </w:r>
                  <w:r>
                    <w:rPr>
                      <w:rFonts w:ascii="Arial" w:hAnsi="Arial" w:cs="Arial"/>
                      <w:sz w:val="20"/>
                      <w:szCs w:val="20"/>
                    </w:rPr>
                    <w:t>температуре</w:t>
                  </w:r>
                  <w:r>
                    <w:rPr>
                      <w:rFonts w:ascii="Arial LatArm" w:hAnsi="Arial LatArm" w:cs="Calibri"/>
                      <w:sz w:val="20"/>
                      <w:szCs w:val="20"/>
                    </w:rPr>
                    <w:t xml:space="preserve"> </w:t>
                  </w:r>
                  <w:r>
                    <w:rPr>
                      <w:rFonts w:ascii="Arial" w:hAnsi="Arial" w:cs="Arial"/>
                      <w:sz w:val="20"/>
                      <w:szCs w:val="20"/>
                    </w:rPr>
                    <w:t>окружающей</w:t>
                  </w:r>
                  <w:r>
                    <w:rPr>
                      <w:rFonts w:ascii="Arial LatArm" w:hAnsi="Arial LatArm" w:cs="Calibri"/>
                      <w:sz w:val="20"/>
                      <w:szCs w:val="20"/>
                    </w:rPr>
                    <w:t xml:space="preserve"> </w:t>
                  </w:r>
                  <w:r>
                    <w:rPr>
                      <w:rFonts w:ascii="Arial" w:hAnsi="Arial" w:cs="Arial"/>
                      <w:sz w:val="20"/>
                      <w:szCs w:val="20"/>
                    </w:rPr>
                    <w:t>среды</w:t>
                  </w:r>
                  <w:r>
                    <w:rPr>
                      <w:rFonts w:ascii="Arial LatArm" w:hAnsi="Arial LatArm" w:cs="Calibri"/>
                      <w:sz w:val="20"/>
                      <w:szCs w:val="20"/>
                    </w:rPr>
                    <w:t>.</w:t>
                  </w:r>
                </w:p>
              </w:tc>
            </w:tr>
            <w:tr w:rsidR="009E3419" w:rsidTr="009E3419">
              <w:trPr>
                <w:trHeight w:val="930"/>
              </w:trPr>
              <w:tc>
                <w:tcPr>
                  <w:tcW w:w="3860" w:type="dxa"/>
                  <w:tcBorders>
                    <w:top w:val="nil"/>
                    <w:left w:val="single" w:sz="4" w:space="0" w:color="auto"/>
                    <w:bottom w:val="single" w:sz="4" w:space="0" w:color="auto"/>
                    <w:right w:val="single" w:sz="4" w:space="0" w:color="auto"/>
                  </w:tcBorders>
                  <w:shd w:val="clear" w:color="auto" w:fill="auto"/>
                  <w:vAlign w:val="center"/>
                  <w:hideMark/>
                </w:tcPr>
                <w:p w:rsidR="009E3419" w:rsidRDefault="009E3419">
                  <w:pPr>
                    <w:jc w:val="center"/>
                    <w:rPr>
                      <w:rFonts w:ascii="Arial LatArm" w:hAnsi="Arial LatArm" w:cs="Calibri"/>
                      <w:sz w:val="20"/>
                      <w:szCs w:val="20"/>
                    </w:rPr>
                  </w:pPr>
                  <w:r>
                    <w:rPr>
                      <w:rFonts w:ascii="Arial LatArm" w:hAnsi="Arial LatArm" w:cs="Calibri"/>
                      <w:sz w:val="20"/>
                      <w:szCs w:val="20"/>
                    </w:rPr>
                    <w:t xml:space="preserve"> </w:t>
                  </w:r>
                  <w:r>
                    <w:rPr>
                      <w:rFonts w:ascii="Arial" w:hAnsi="Arial" w:cs="Arial"/>
                      <w:sz w:val="20"/>
                      <w:szCs w:val="20"/>
                    </w:rPr>
                    <w:t>На</w:t>
                  </w:r>
                  <w:r>
                    <w:rPr>
                      <w:rFonts w:ascii="Arial LatArm" w:hAnsi="Arial LatArm" w:cs="Calibri"/>
                      <w:sz w:val="20"/>
                      <w:szCs w:val="20"/>
                    </w:rPr>
                    <w:t xml:space="preserve"> </w:t>
                  </w:r>
                  <w:r>
                    <w:rPr>
                      <w:rFonts w:ascii="Arial" w:hAnsi="Arial" w:cs="Arial"/>
                      <w:sz w:val="20"/>
                      <w:szCs w:val="20"/>
                    </w:rPr>
                    <w:t>светильнике</w:t>
                  </w:r>
                  <w:r>
                    <w:rPr>
                      <w:rFonts w:ascii="Arial LatArm" w:hAnsi="Arial LatArm" w:cs="Calibri"/>
                      <w:sz w:val="20"/>
                      <w:szCs w:val="20"/>
                    </w:rPr>
                    <w:t xml:space="preserve"> </w:t>
                  </w:r>
                  <w:r>
                    <w:rPr>
                      <w:rFonts w:ascii="Arial" w:hAnsi="Arial" w:cs="Arial"/>
                      <w:sz w:val="20"/>
                      <w:szCs w:val="20"/>
                    </w:rPr>
                    <w:t>лазерной</w:t>
                  </w:r>
                  <w:r>
                    <w:rPr>
                      <w:rFonts w:ascii="Arial LatArm" w:hAnsi="Arial LatArm" w:cs="Calibri"/>
                      <w:sz w:val="20"/>
                      <w:szCs w:val="20"/>
                    </w:rPr>
                    <w:t xml:space="preserve"> </w:t>
                  </w:r>
                  <w:r>
                    <w:rPr>
                      <w:rFonts w:ascii="Arial" w:hAnsi="Arial" w:cs="Arial"/>
                      <w:sz w:val="20"/>
                      <w:szCs w:val="20"/>
                    </w:rPr>
                    <w:t>гравировкой</w:t>
                  </w:r>
                  <w:r>
                    <w:rPr>
                      <w:rFonts w:ascii="Arial LatArm" w:hAnsi="Arial LatArm" w:cs="Calibri"/>
                      <w:sz w:val="20"/>
                      <w:szCs w:val="20"/>
                    </w:rPr>
                    <w:t xml:space="preserve"> </w:t>
                  </w:r>
                  <w:r>
                    <w:rPr>
                      <w:rFonts w:ascii="Arial" w:hAnsi="Arial" w:cs="Arial"/>
                      <w:sz w:val="20"/>
                      <w:szCs w:val="20"/>
                    </w:rPr>
                    <w:t>должно</w:t>
                  </w:r>
                  <w:r>
                    <w:rPr>
                      <w:rFonts w:ascii="Arial LatArm" w:hAnsi="Arial LatArm" w:cs="Calibri"/>
                      <w:sz w:val="20"/>
                      <w:szCs w:val="20"/>
                    </w:rPr>
                    <w:t xml:space="preserve"> </w:t>
                  </w:r>
                  <w:r>
                    <w:rPr>
                      <w:rFonts w:ascii="Arial" w:hAnsi="Arial" w:cs="Arial"/>
                      <w:sz w:val="20"/>
                      <w:szCs w:val="20"/>
                    </w:rPr>
                    <w:t>быть</w:t>
                  </w:r>
                  <w:r>
                    <w:rPr>
                      <w:rFonts w:ascii="Arial LatArm" w:hAnsi="Arial LatArm" w:cs="Calibri"/>
                      <w:sz w:val="20"/>
                      <w:szCs w:val="20"/>
                    </w:rPr>
                    <w:t xml:space="preserve"> </w:t>
                  </w:r>
                  <w:r>
                    <w:rPr>
                      <w:rFonts w:ascii="Arial" w:hAnsi="Arial" w:cs="Arial"/>
                      <w:sz w:val="20"/>
                      <w:szCs w:val="20"/>
                    </w:rPr>
                    <w:t>написано</w:t>
                  </w:r>
                  <w:r>
                    <w:rPr>
                      <w:rFonts w:ascii="Arial LatArm" w:hAnsi="Arial LatArm" w:cs="Calibri"/>
                      <w:sz w:val="20"/>
                      <w:szCs w:val="20"/>
                    </w:rPr>
                    <w:t xml:space="preserve"> </w:t>
                  </w:r>
                  <w:r>
                    <w:rPr>
                      <w:rFonts w:ascii="Arial" w:hAnsi="Arial" w:cs="Arial"/>
                      <w:sz w:val="20"/>
                      <w:szCs w:val="20"/>
                    </w:rPr>
                    <w:t>название</w:t>
                  </w:r>
                  <w:r>
                    <w:rPr>
                      <w:rFonts w:ascii="Arial LatArm" w:hAnsi="Arial LatArm" w:cs="Calibri"/>
                      <w:sz w:val="20"/>
                      <w:szCs w:val="20"/>
                    </w:rPr>
                    <w:t xml:space="preserve">  </w:t>
                  </w:r>
                  <w:r>
                    <w:rPr>
                      <w:rFonts w:ascii="Arial LatArm" w:hAnsi="Arial LatArm" w:cs="Calibri"/>
                      <w:b/>
                      <w:bCs/>
                      <w:sz w:val="20"/>
                      <w:szCs w:val="20"/>
                    </w:rPr>
                    <w:t>Yerqaghluys</w:t>
                  </w:r>
                  <w:r>
                    <w:rPr>
                      <w:rFonts w:ascii="Arial LatArm" w:hAnsi="Arial LatArm" w:cs="Calibri"/>
                      <w:sz w:val="20"/>
                      <w:szCs w:val="20"/>
                    </w:rPr>
                    <w:t xml:space="preserve">   .</w:t>
                  </w:r>
                </w:p>
              </w:tc>
            </w:tr>
            <w:tr w:rsidR="009E3419" w:rsidTr="009E3419">
              <w:trPr>
                <w:trHeight w:val="945"/>
              </w:trPr>
              <w:tc>
                <w:tcPr>
                  <w:tcW w:w="3860" w:type="dxa"/>
                  <w:tcBorders>
                    <w:top w:val="nil"/>
                    <w:left w:val="single" w:sz="4" w:space="0" w:color="auto"/>
                    <w:bottom w:val="single" w:sz="4" w:space="0" w:color="auto"/>
                    <w:right w:val="single" w:sz="4" w:space="0" w:color="auto"/>
                  </w:tcBorders>
                  <w:shd w:val="clear" w:color="auto" w:fill="auto"/>
                  <w:vAlign w:val="center"/>
                  <w:hideMark/>
                </w:tcPr>
                <w:p w:rsidR="009E3419" w:rsidRDefault="009E3419">
                  <w:pPr>
                    <w:jc w:val="center"/>
                    <w:rPr>
                      <w:rFonts w:ascii="Arial LatArm" w:hAnsi="Arial LatArm" w:cs="Calibri"/>
                      <w:sz w:val="20"/>
                      <w:szCs w:val="20"/>
                    </w:rPr>
                  </w:pPr>
                  <w:r>
                    <w:rPr>
                      <w:rFonts w:ascii="Arial" w:hAnsi="Arial" w:cs="Arial"/>
                      <w:sz w:val="20"/>
                      <w:szCs w:val="20"/>
                    </w:rPr>
                    <w:lastRenderedPageBreak/>
                    <w:t>Срок</w:t>
                  </w:r>
                  <w:r>
                    <w:rPr>
                      <w:rFonts w:ascii="Arial LatArm" w:hAnsi="Arial LatArm" w:cs="Calibri"/>
                      <w:sz w:val="20"/>
                      <w:szCs w:val="20"/>
                    </w:rPr>
                    <w:t xml:space="preserve"> </w:t>
                  </w:r>
                  <w:r>
                    <w:rPr>
                      <w:rFonts w:ascii="Arial" w:hAnsi="Arial" w:cs="Arial"/>
                      <w:sz w:val="20"/>
                      <w:szCs w:val="20"/>
                    </w:rPr>
                    <w:t>службы</w:t>
                  </w:r>
                  <w:r>
                    <w:rPr>
                      <w:rFonts w:ascii="Arial LatArm" w:hAnsi="Arial LatArm" w:cs="Calibri"/>
                      <w:sz w:val="20"/>
                      <w:szCs w:val="20"/>
                    </w:rPr>
                    <w:t>-</w:t>
                  </w:r>
                  <w:r>
                    <w:rPr>
                      <w:rFonts w:ascii="Arial" w:hAnsi="Arial" w:cs="Arial"/>
                      <w:sz w:val="20"/>
                      <w:szCs w:val="20"/>
                    </w:rPr>
                    <w:t>не</w:t>
                  </w:r>
                  <w:r>
                    <w:rPr>
                      <w:rFonts w:ascii="Arial LatArm" w:hAnsi="Arial LatArm" w:cs="Calibri"/>
                      <w:sz w:val="20"/>
                      <w:szCs w:val="20"/>
                    </w:rPr>
                    <w:t xml:space="preserve"> </w:t>
                  </w:r>
                  <w:r>
                    <w:rPr>
                      <w:rFonts w:ascii="Arial" w:hAnsi="Arial" w:cs="Arial"/>
                      <w:sz w:val="20"/>
                      <w:szCs w:val="20"/>
                    </w:rPr>
                    <w:t>менее</w:t>
                  </w:r>
                  <w:r>
                    <w:rPr>
                      <w:rFonts w:ascii="Arial LatArm" w:hAnsi="Arial LatArm" w:cs="Calibri"/>
                      <w:sz w:val="20"/>
                      <w:szCs w:val="20"/>
                    </w:rPr>
                    <w:t xml:space="preserve"> 20000 </w:t>
                  </w:r>
                  <w:r>
                    <w:rPr>
                      <w:rFonts w:ascii="Arial" w:hAnsi="Arial" w:cs="Arial"/>
                      <w:sz w:val="20"/>
                      <w:szCs w:val="20"/>
                    </w:rPr>
                    <w:t>часов</w:t>
                  </w:r>
                </w:p>
              </w:tc>
            </w:tr>
            <w:tr w:rsidR="009E3419" w:rsidTr="009E3419">
              <w:trPr>
                <w:trHeight w:val="945"/>
              </w:trPr>
              <w:tc>
                <w:tcPr>
                  <w:tcW w:w="3860" w:type="dxa"/>
                  <w:tcBorders>
                    <w:top w:val="nil"/>
                    <w:left w:val="single" w:sz="4" w:space="0" w:color="auto"/>
                    <w:bottom w:val="single" w:sz="4" w:space="0" w:color="auto"/>
                    <w:right w:val="single" w:sz="4" w:space="0" w:color="auto"/>
                  </w:tcBorders>
                  <w:shd w:val="clear" w:color="auto" w:fill="auto"/>
                  <w:vAlign w:val="center"/>
                  <w:hideMark/>
                </w:tcPr>
                <w:p w:rsidR="009E3419" w:rsidRDefault="009E3419">
                  <w:pPr>
                    <w:jc w:val="center"/>
                    <w:rPr>
                      <w:rFonts w:ascii="Arial LatArm" w:hAnsi="Arial LatArm" w:cs="Calibri"/>
                      <w:b/>
                      <w:bCs/>
                      <w:sz w:val="20"/>
                      <w:szCs w:val="20"/>
                    </w:rPr>
                  </w:pPr>
                  <w:r>
                    <w:rPr>
                      <w:rFonts w:ascii="Arial" w:hAnsi="Arial" w:cs="Arial"/>
                      <w:b/>
                      <w:bCs/>
                      <w:sz w:val="20"/>
                      <w:szCs w:val="20"/>
                    </w:rPr>
                    <w:t>Гарантийный</w:t>
                  </w:r>
                  <w:r>
                    <w:rPr>
                      <w:rFonts w:ascii="Arial LatArm" w:hAnsi="Arial LatArm" w:cs="Calibri"/>
                      <w:b/>
                      <w:bCs/>
                      <w:sz w:val="20"/>
                      <w:szCs w:val="20"/>
                    </w:rPr>
                    <w:t xml:space="preserve"> </w:t>
                  </w:r>
                  <w:r>
                    <w:rPr>
                      <w:rFonts w:ascii="Arial" w:hAnsi="Arial" w:cs="Arial"/>
                      <w:b/>
                      <w:bCs/>
                      <w:sz w:val="20"/>
                      <w:szCs w:val="20"/>
                    </w:rPr>
                    <w:t>срок</w:t>
                  </w:r>
                  <w:r>
                    <w:rPr>
                      <w:rFonts w:ascii="Arial LatArm" w:hAnsi="Arial LatArm" w:cs="Calibri"/>
                      <w:b/>
                      <w:bCs/>
                      <w:sz w:val="20"/>
                      <w:szCs w:val="20"/>
                    </w:rPr>
                    <w:t xml:space="preserve"> </w:t>
                  </w:r>
                  <w:r>
                    <w:rPr>
                      <w:rFonts w:ascii="Arial" w:hAnsi="Arial" w:cs="Arial"/>
                      <w:b/>
                      <w:bCs/>
                      <w:sz w:val="20"/>
                      <w:szCs w:val="20"/>
                    </w:rPr>
                    <w:t>не</w:t>
                  </w:r>
                  <w:r>
                    <w:rPr>
                      <w:rFonts w:ascii="Arial LatArm" w:hAnsi="Arial LatArm" w:cs="Calibri"/>
                      <w:b/>
                      <w:bCs/>
                      <w:sz w:val="20"/>
                      <w:szCs w:val="20"/>
                    </w:rPr>
                    <w:t xml:space="preserve"> </w:t>
                  </w:r>
                  <w:r>
                    <w:rPr>
                      <w:rFonts w:ascii="Arial" w:hAnsi="Arial" w:cs="Arial"/>
                      <w:b/>
                      <w:bCs/>
                      <w:sz w:val="20"/>
                      <w:szCs w:val="20"/>
                    </w:rPr>
                    <w:t>менее</w:t>
                  </w:r>
                  <w:r>
                    <w:rPr>
                      <w:rFonts w:ascii="Arial LatArm" w:hAnsi="Arial LatArm" w:cs="Calibri"/>
                      <w:b/>
                      <w:bCs/>
                      <w:sz w:val="20"/>
                      <w:szCs w:val="20"/>
                    </w:rPr>
                    <w:t xml:space="preserve"> 3 </w:t>
                  </w:r>
                  <w:r>
                    <w:rPr>
                      <w:rFonts w:ascii="Arial" w:hAnsi="Arial" w:cs="Arial"/>
                      <w:b/>
                      <w:bCs/>
                      <w:sz w:val="20"/>
                      <w:szCs w:val="20"/>
                    </w:rPr>
                    <w:t>года</w:t>
                  </w:r>
                  <w:r>
                    <w:rPr>
                      <w:rFonts w:ascii="Arial LatArm" w:hAnsi="Arial LatArm" w:cs="Calibri"/>
                      <w:b/>
                      <w:bCs/>
                      <w:sz w:val="20"/>
                      <w:szCs w:val="20"/>
                    </w:rPr>
                    <w:t>.</w:t>
                  </w:r>
                </w:p>
              </w:tc>
            </w:tr>
            <w:tr w:rsidR="009E3419" w:rsidTr="009E3419">
              <w:trPr>
                <w:trHeight w:val="945"/>
              </w:trPr>
              <w:tc>
                <w:tcPr>
                  <w:tcW w:w="3860" w:type="dxa"/>
                  <w:tcBorders>
                    <w:top w:val="nil"/>
                    <w:left w:val="single" w:sz="4" w:space="0" w:color="auto"/>
                    <w:bottom w:val="single" w:sz="4" w:space="0" w:color="auto"/>
                    <w:right w:val="single" w:sz="4" w:space="0" w:color="auto"/>
                  </w:tcBorders>
                  <w:shd w:val="clear" w:color="auto" w:fill="auto"/>
                  <w:vAlign w:val="center"/>
                  <w:hideMark/>
                </w:tcPr>
                <w:p w:rsidR="009E3419" w:rsidRDefault="009E3419">
                  <w:pPr>
                    <w:jc w:val="center"/>
                    <w:rPr>
                      <w:rFonts w:ascii="Arial LatArm" w:hAnsi="Arial LatArm" w:cs="Calibri"/>
                      <w:sz w:val="20"/>
                      <w:szCs w:val="20"/>
                    </w:rPr>
                  </w:pPr>
                  <w:r>
                    <w:rPr>
                      <w:rFonts w:ascii="Arial" w:hAnsi="Arial" w:cs="Arial"/>
                      <w:sz w:val="20"/>
                      <w:szCs w:val="20"/>
                    </w:rPr>
                    <w:t>Неиспользованный</w:t>
                  </w:r>
                  <w:r>
                    <w:rPr>
                      <w:rFonts w:ascii="Arial LatArm" w:hAnsi="Arial LatArm" w:cs="Calibri"/>
                      <w:sz w:val="20"/>
                      <w:szCs w:val="20"/>
                    </w:rPr>
                    <w:t xml:space="preserve">, </w:t>
                  </w:r>
                  <w:r>
                    <w:rPr>
                      <w:rFonts w:ascii="Arial" w:hAnsi="Arial" w:cs="Arial"/>
                      <w:sz w:val="20"/>
                      <w:szCs w:val="20"/>
                    </w:rPr>
                    <w:t>произведен</w:t>
                  </w:r>
                  <w:r>
                    <w:rPr>
                      <w:rFonts w:ascii="Arial LatArm" w:hAnsi="Arial LatArm" w:cs="Calibri"/>
                      <w:sz w:val="20"/>
                      <w:szCs w:val="20"/>
                    </w:rPr>
                    <w:t xml:space="preserve"> </w:t>
                  </w:r>
                  <w:r>
                    <w:rPr>
                      <w:rFonts w:ascii="Arial" w:hAnsi="Arial" w:cs="Arial"/>
                      <w:sz w:val="20"/>
                      <w:szCs w:val="20"/>
                    </w:rPr>
                    <w:t>не</w:t>
                  </w:r>
                  <w:r>
                    <w:rPr>
                      <w:rFonts w:ascii="Arial LatArm" w:hAnsi="Arial LatArm" w:cs="Calibri"/>
                      <w:sz w:val="20"/>
                      <w:szCs w:val="20"/>
                    </w:rPr>
                    <w:t xml:space="preserve"> </w:t>
                  </w:r>
                  <w:r>
                    <w:rPr>
                      <w:rFonts w:ascii="Arial" w:hAnsi="Arial" w:cs="Arial"/>
                      <w:sz w:val="20"/>
                      <w:szCs w:val="20"/>
                    </w:rPr>
                    <w:t>раннее</w:t>
                  </w:r>
                  <w:r>
                    <w:rPr>
                      <w:rFonts w:ascii="Arial LatArm" w:hAnsi="Arial LatArm" w:cs="Calibri"/>
                      <w:sz w:val="20"/>
                      <w:szCs w:val="20"/>
                    </w:rPr>
                    <w:t xml:space="preserve"> 2020 </w:t>
                  </w:r>
                  <w:r>
                    <w:rPr>
                      <w:rFonts w:ascii="Arial" w:hAnsi="Arial" w:cs="Arial"/>
                      <w:sz w:val="20"/>
                      <w:szCs w:val="20"/>
                    </w:rPr>
                    <w:t>года</w:t>
                  </w:r>
                  <w:r>
                    <w:rPr>
                      <w:rFonts w:ascii="Arial LatArm" w:hAnsi="Arial LatArm" w:cs="Calibri"/>
                      <w:sz w:val="20"/>
                      <w:szCs w:val="20"/>
                    </w:rPr>
                    <w:t>.</w:t>
                  </w:r>
                </w:p>
              </w:tc>
            </w:tr>
            <w:tr w:rsidR="009E3419" w:rsidTr="009E3419">
              <w:trPr>
                <w:trHeight w:val="2385"/>
              </w:trPr>
              <w:tc>
                <w:tcPr>
                  <w:tcW w:w="3860" w:type="dxa"/>
                  <w:tcBorders>
                    <w:top w:val="nil"/>
                    <w:left w:val="single" w:sz="4" w:space="0" w:color="auto"/>
                    <w:bottom w:val="single" w:sz="4" w:space="0" w:color="auto"/>
                    <w:right w:val="single" w:sz="4" w:space="0" w:color="auto"/>
                  </w:tcBorders>
                  <w:shd w:val="clear" w:color="auto" w:fill="auto"/>
                  <w:vAlign w:val="center"/>
                  <w:hideMark/>
                </w:tcPr>
                <w:p w:rsidR="009E3419" w:rsidRDefault="009E3419">
                  <w:pPr>
                    <w:jc w:val="center"/>
                    <w:rPr>
                      <w:rFonts w:ascii="Arial LatArm" w:hAnsi="Arial LatArm" w:cs="Calibri"/>
                      <w:sz w:val="20"/>
                      <w:szCs w:val="20"/>
                    </w:rPr>
                  </w:pPr>
                  <w:r>
                    <w:rPr>
                      <w:rFonts w:ascii="Arial" w:hAnsi="Arial" w:cs="Arial"/>
                      <w:sz w:val="20"/>
                      <w:szCs w:val="20"/>
                    </w:rPr>
                    <w:t>В</w:t>
                  </w:r>
                  <w:r>
                    <w:rPr>
                      <w:rFonts w:ascii="Arial LatArm" w:hAnsi="Arial LatArm" w:cs="Calibri"/>
                      <w:sz w:val="20"/>
                      <w:szCs w:val="20"/>
                    </w:rPr>
                    <w:t xml:space="preserve"> </w:t>
                  </w:r>
                  <w:r>
                    <w:rPr>
                      <w:rFonts w:ascii="Arial" w:hAnsi="Arial" w:cs="Arial"/>
                      <w:sz w:val="20"/>
                      <w:szCs w:val="20"/>
                    </w:rPr>
                    <w:t>соответствии</w:t>
                  </w:r>
                  <w:r>
                    <w:rPr>
                      <w:rFonts w:ascii="Arial LatArm" w:hAnsi="Arial LatArm" w:cs="Calibri"/>
                      <w:sz w:val="20"/>
                      <w:szCs w:val="20"/>
                    </w:rPr>
                    <w:t xml:space="preserve"> </w:t>
                  </w:r>
                  <w:r>
                    <w:rPr>
                      <w:rFonts w:ascii="Arial" w:hAnsi="Arial" w:cs="Arial"/>
                      <w:sz w:val="20"/>
                      <w:szCs w:val="20"/>
                    </w:rPr>
                    <w:t>с</w:t>
                  </w:r>
                  <w:r>
                    <w:rPr>
                      <w:rFonts w:ascii="Arial LatArm" w:hAnsi="Arial LatArm" w:cs="Calibri"/>
                      <w:sz w:val="20"/>
                      <w:szCs w:val="20"/>
                    </w:rPr>
                    <w:t xml:space="preserve"> &lt;&lt;</w:t>
                  </w:r>
                  <w:r>
                    <w:rPr>
                      <w:rFonts w:ascii="Arial" w:hAnsi="Arial" w:cs="Arial"/>
                      <w:sz w:val="20"/>
                      <w:szCs w:val="20"/>
                    </w:rPr>
                    <w:t>техническим</w:t>
                  </w:r>
                  <w:r>
                    <w:rPr>
                      <w:rFonts w:ascii="Arial LatArm" w:hAnsi="Arial LatArm" w:cs="Calibri"/>
                      <w:sz w:val="20"/>
                      <w:szCs w:val="20"/>
                    </w:rPr>
                    <w:t xml:space="preserve"> </w:t>
                  </w:r>
                  <w:r>
                    <w:rPr>
                      <w:rFonts w:ascii="Arial" w:hAnsi="Arial" w:cs="Arial"/>
                      <w:sz w:val="20"/>
                      <w:szCs w:val="20"/>
                    </w:rPr>
                    <w:t>регламентом</w:t>
                  </w:r>
                  <w:r>
                    <w:rPr>
                      <w:rFonts w:ascii="Arial LatArm" w:hAnsi="Arial LatArm" w:cs="Calibri"/>
                      <w:sz w:val="20"/>
                      <w:szCs w:val="20"/>
                    </w:rPr>
                    <w:t xml:space="preserve"> </w:t>
                  </w:r>
                  <w:r>
                    <w:rPr>
                      <w:rFonts w:ascii="Arial" w:hAnsi="Arial" w:cs="Arial"/>
                      <w:sz w:val="20"/>
                      <w:szCs w:val="20"/>
                    </w:rPr>
                    <w:t>требований</w:t>
                  </w:r>
                  <w:r>
                    <w:rPr>
                      <w:rFonts w:ascii="Arial LatArm" w:hAnsi="Arial LatArm" w:cs="Calibri"/>
                      <w:sz w:val="20"/>
                      <w:szCs w:val="20"/>
                    </w:rPr>
                    <w:t xml:space="preserve"> </w:t>
                  </w:r>
                  <w:r>
                    <w:rPr>
                      <w:rFonts w:ascii="Arial" w:hAnsi="Arial" w:cs="Arial"/>
                      <w:sz w:val="20"/>
                      <w:szCs w:val="20"/>
                    </w:rPr>
                    <w:t>к</w:t>
                  </w:r>
                  <w:r>
                    <w:rPr>
                      <w:rFonts w:ascii="Arial LatArm" w:hAnsi="Arial LatArm" w:cs="Calibri"/>
                      <w:sz w:val="20"/>
                      <w:szCs w:val="20"/>
                    </w:rPr>
                    <w:t xml:space="preserve"> </w:t>
                  </w:r>
                  <w:r>
                    <w:rPr>
                      <w:rFonts w:ascii="Arial" w:hAnsi="Arial" w:cs="Arial"/>
                      <w:sz w:val="20"/>
                      <w:szCs w:val="20"/>
                    </w:rPr>
                    <w:t>низковольтному</w:t>
                  </w:r>
                  <w:r>
                    <w:rPr>
                      <w:rFonts w:ascii="Arial LatArm" w:hAnsi="Arial LatArm" w:cs="Calibri"/>
                      <w:sz w:val="20"/>
                      <w:szCs w:val="20"/>
                    </w:rPr>
                    <w:t xml:space="preserve"> </w:t>
                  </w:r>
                  <w:r>
                    <w:rPr>
                      <w:rFonts w:ascii="Arial" w:hAnsi="Arial" w:cs="Arial"/>
                      <w:sz w:val="20"/>
                      <w:szCs w:val="20"/>
                    </w:rPr>
                    <w:t>электрическому</w:t>
                  </w:r>
                  <w:r>
                    <w:rPr>
                      <w:rFonts w:ascii="Arial LatArm" w:hAnsi="Arial LatArm" w:cs="Calibri"/>
                      <w:sz w:val="20"/>
                      <w:szCs w:val="20"/>
                    </w:rPr>
                    <w:t xml:space="preserve"> </w:t>
                  </w:r>
                  <w:r>
                    <w:rPr>
                      <w:rFonts w:ascii="Arial" w:hAnsi="Arial" w:cs="Arial"/>
                      <w:sz w:val="20"/>
                      <w:szCs w:val="20"/>
                    </w:rPr>
                    <w:t>оборудованию</w:t>
                  </w:r>
                  <w:r>
                    <w:rPr>
                      <w:rFonts w:ascii="Arial LatArm" w:hAnsi="Arial LatArm" w:cs="Calibri"/>
                      <w:sz w:val="20"/>
                      <w:szCs w:val="20"/>
                    </w:rPr>
                    <w:t xml:space="preserve">&gt;&gt; </w:t>
                  </w:r>
                  <w:r>
                    <w:rPr>
                      <w:rFonts w:ascii="Arial" w:hAnsi="Arial" w:cs="Arial"/>
                      <w:sz w:val="20"/>
                      <w:szCs w:val="20"/>
                    </w:rPr>
                    <w:t>утвержденным</w:t>
                  </w:r>
                  <w:r>
                    <w:rPr>
                      <w:rFonts w:ascii="Arial LatArm" w:hAnsi="Arial LatArm" w:cs="Calibri"/>
                      <w:sz w:val="20"/>
                      <w:szCs w:val="20"/>
                    </w:rPr>
                    <w:t xml:space="preserve"> </w:t>
                  </w:r>
                  <w:r>
                    <w:rPr>
                      <w:rFonts w:ascii="Arial" w:hAnsi="Arial" w:cs="Arial"/>
                      <w:sz w:val="20"/>
                      <w:szCs w:val="20"/>
                    </w:rPr>
                    <w:t>постановлением</w:t>
                  </w:r>
                  <w:r>
                    <w:rPr>
                      <w:rFonts w:ascii="Arial LatArm" w:hAnsi="Arial LatArm" w:cs="Calibri"/>
                      <w:sz w:val="20"/>
                      <w:szCs w:val="20"/>
                    </w:rPr>
                    <w:t xml:space="preserve"> N 150 </w:t>
                  </w:r>
                  <w:r>
                    <w:rPr>
                      <w:rFonts w:ascii="Arial" w:hAnsi="Arial" w:cs="Arial"/>
                      <w:sz w:val="20"/>
                      <w:szCs w:val="20"/>
                    </w:rPr>
                    <w:t>правительства</w:t>
                  </w:r>
                  <w:r>
                    <w:rPr>
                      <w:rFonts w:ascii="Arial LatArm" w:hAnsi="Arial LatArm" w:cs="Calibri"/>
                      <w:sz w:val="20"/>
                      <w:szCs w:val="20"/>
                    </w:rPr>
                    <w:t xml:space="preserve"> </w:t>
                  </w:r>
                  <w:r>
                    <w:rPr>
                      <w:rFonts w:ascii="Arial" w:hAnsi="Arial" w:cs="Arial"/>
                      <w:sz w:val="20"/>
                      <w:szCs w:val="20"/>
                    </w:rPr>
                    <w:t>РА</w:t>
                  </w:r>
                  <w:r>
                    <w:rPr>
                      <w:rFonts w:ascii="Arial LatArm" w:hAnsi="Arial LatArm" w:cs="Calibri"/>
                      <w:sz w:val="20"/>
                      <w:szCs w:val="20"/>
                    </w:rPr>
                    <w:t xml:space="preserve"> </w:t>
                  </w:r>
                  <w:r>
                    <w:rPr>
                      <w:rFonts w:ascii="Arial" w:hAnsi="Arial" w:cs="Arial"/>
                      <w:sz w:val="20"/>
                      <w:szCs w:val="20"/>
                    </w:rPr>
                    <w:t>от</w:t>
                  </w:r>
                  <w:r>
                    <w:rPr>
                      <w:rFonts w:ascii="Arial LatArm" w:hAnsi="Arial LatArm" w:cs="Calibri"/>
                      <w:sz w:val="20"/>
                      <w:szCs w:val="20"/>
                    </w:rPr>
                    <w:t xml:space="preserve"> 3 </w:t>
                  </w:r>
                  <w:r>
                    <w:rPr>
                      <w:rFonts w:ascii="Arial" w:hAnsi="Arial" w:cs="Arial"/>
                      <w:sz w:val="20"/>
                      <w:szCs w:val="20"/>
                    </w:rPr>
                    <w:t>февраля</w:t>
                  </w:r>
                  <w:r>
                    <w:rPr>
                      <w:rFonts w:ascii="Arial LatArm" w:hAnsi="Arial LatArm" w:cs="Calibri"/>
                      <w:sz w:val="20"/>
                      <w:szCs w:val="20"/>
                    </w:rPr>
                    <w:t xml:space="preserve"> 2005 </w:t>
                  </w:r>
                  <w:r>
                    <w:rPr>
                      <w:rFonts w:ascii="Arial" w:hAnsi="Arial" w:cs="Arial"/>
                      <w:sz w:val="20"/>
                      <w:szCs w:val="20"/>
                    </w:rPr>
                    <w:t>года</w:t>
                  </w:r>
                  <w:r>
                    <w:rPr>
                      <w:rFonts w:ascii="Arial LatArm" w:hAnsi="Arial LatArm" w:cs="Calibri"/>
                      <w:sz w:val="20"/>
                      <w:szCs w:val="20"/>
                    </w:rPr>
                    <w:t>,</w:t>
                  </w:r>
                </w:p>
              </w:tc>
            </w:tr>
          </w:tbl>
          <w:p w:rsidR="00FA7358" w:rsidRPr="007D7B0A" w:rsidRDefault="00FA7358" w:rsidP="00C63164">
            <w:pPr>
              <w:rPr>
                <w:rFonts w:ascii="Calibri" w:hAnsi="Calibri" w:cs="Calibri"/>
                <w:color w:val="000000"/>
                <w:sz w:val="22"/>
              </w:rPr>
            </w:pPr>
          </w:p>
        </w:tc>
        <w:tc>
          <w:tcPr>
            <w:tcW w:w="1239" w:type="dxa"/>
            <w:vAlign w:val="center"/>
          </w:tcPr>
          <w:p w:rsidR="00FA7358" w:rsidRPr="00141322" w:rsidRDefault="00FA7358" w:rsidP="00C63164">
            <w:pPr>
              <w:widowControl w:val="0"/>
              <w:spacing w:after="120"/>
              <w:jc w:val="center"/>
              <w:rPr>
                <w:rFonts w:ascii="GHEA Grapalat" w:hAnsi="GHEA Grapalat"/>
                <w:sz w:val="26"/>
                <w:szCs w:val="20"/>
                <w:lang w:val="en-US"/>
              </w:rPr>
            </w:pPr>
            <w:proofErr w:type="spellStart"/>
            <w:r w:rsidRPr="00141322">
              <w:rPr>
                <w:rFonts w:ascii="GHEA Grapalat" w:hAnsi="GHEA Grapalat"/>
                <w:sz w:val="26"/>
                <w:szCs w:val="20"/>
                <w:lang w:val="en-US"/>
              </w:rPr>
              <w:lastRenderedPageBreak/>
              <w:t>штука</w:t>
            </w:r>
            <w:proofErr w:type="spellEnd"/>
          </w:p>
        </w:tc>
        <w:tc>
          <w:tcPr>
            <w:tcW w:w="1715" w:type="dxa"/>
            <w:vAlign w:val="center"/>
          </w:tcPr>
          <w:p w:rsidR="00FA7358" w:rsidRPr="00576215" w:rsidRDefault="00FA7358" w:rsidP="00C63164">
            <w:pPr>
              <w:widowControl w:val="0"/>
              <w:spacing w:after="120"/>
              <w:jc w:val="center"/>
              <w:rPr>
                <w:rFonts w:ascii="GHEA Grapalat" w:hAnsi="GHEA Grapalat"/>
                <w:sz w:val="16"/>
                <w:szCs w:val="20"/>
              </w:rPr>
            </w:pPr>
          </w:p>
        </w:tc>
        <w:tc>
          <w:tcPr>
            <w:tcW w:w="1620" w:type="dxa"/>
            <w:vAlign w:val="center"/>
          </w:tcPr>
          <w:p w:rsidR="00FA7358" w:rsidRPr="0057562E" w:rsidRDefault="00FA7358" w:rsidP="00C63164">
            <w:pPr>
              <w:widowControl w:val="0"/>
              <w:spacing w:after="120"/>
              <w:jc w:val="center"/>
              <w:rPr>
                <w:rFonts w:ascii="GHEA Grapalat" w:hAnsi="GHEA Grapalat"/>
                <w:sz w:val="16"/>
                <w:szCs w:val="20"/>
                <w:lang w:val="en-US"/>
              </w:rPr>
            </w:pPr>
          </w:p>
        </w:tc>
        <w:tc>
          <w:tcPr>
            <w:tcW w:w="1314" w:type="dxa"/>
            <w:vAlign w:val="center"/>
          </w:tcPr>
          <w:p w:rsidR="00FA7358" w:rsidRPr="00F32F07" w:rsidRDefault="00E8561E" w:rsidP="00C63164">
            <w:pPr>
              <w:jc w:val="center"/>
              <w:rPr>
                <w:rFonts w:ascii="Arial LatArm" w:hAnsi="Arial LatArm" w:cs="Arial"/>
                <w:lang w:val="en-US"/>
              </w:rPr>
            </w:pPr>
            <w:r>
              <w:rPr>
                <w:rFonts w:ascii="Arial LatArm" w:hAnsi="Arial LatArm" w:cs="Arial"/>
                <w:lang w:val="en-US"/>
              </w:rPr>
              <w:t>30</w:t>
            </w:r>
            <w:r w:rsidR="00BC699F">
              <w:rPr>
                <w:rFonts w:ascii="Arial LatArm" w:hAnsi="Arial LatArm" w:cs="Arial"/>
                <w:lang w:val="en-US"/>
              </w:rPr>
              <w:t>00</w:t>
            </w:r>
          </w:p>
        </w:tc>
      </w:tr>
      <w:tr w:rsidR="00FA7358" w:rsidRPr="00576215" w:rsidTr="00C63164">
        <w:trPr>
          <w:trHeight w:val="421"/>
          <w:jc w:val="center"/>
        </w:trPr>
        <w:tc>
          <w:tcPr>
            <w:tcW w:w="1095" w:type="dxa"/>
            <w:vAlign w:val="center"/>
          </w:tcPr>
          <w:p w:rsidR="00FA7358" w:rsidRDefault="00DD3E57" w:rsidP="00C63164">
            <w:pPr>
              <w:widowControl w:val="0"/>
              <w:spacing w:after="120"/>
              <w:jc w:val="center"/>
              <w:rPr>
                <w:rFonts w:ascii="GHEA Grapalat" w:hAnsi="GHEA Grapalat"/>
                <w:sz w:val="16"/>
                <w:szCs w:val="20"/>
                <w:lang w:val="en-US"/>
              </w:rPr>
            </w:pPr>
            <w:r>
              <w:rPr>
                <w:rFonts w:ascii="GHEA Grapalat" w:hAnsi="GHEA Grapalat"/>
                <w:sz w:val="16"/>
                <w:szCs w:val="20"/>
                <w:lang w:val="en-US"/>
              </w:rPr>
              <w:lastRenderedPageBreak/>
              <w:t>3</w:t>
            </w:r>
            <w:bookmarkStart w:id="1" w:name="_GoBack"/>
            <w:bookmarkEnd w:id="1"/>
          </w:p>
        </w:tc>
        <w:tc>
          <w:tcPr>
            <w:tcW w:w="1701" w:type="dxa"/>
            <w:gridSpan w:val="2"/>
            <w:vAlign w:val="center"/>
          </w:tcPr>
          <w:p w:rsidR="00FA7358" w:rsidRDefault="00FA7358" w:rsidP="00C63164">
            <w:pPr>
              <w:jc w:val="center"/>
              <w:rPr>
                <w:rFonts w:ascii="Arial Unicode" w:hAnsi="Arial Unicode" w:cs="Arial"/>
                <w:sz w:val="22"/>
                <w:szCs w:val="22"/>
              </w:rPr>
            </w:pPr>
            <w:r>
              <w:rPr>
                <w:rFonts w:ascii="Arial Unicode" w:hAnsi="Arial Unicode" w:cs="Arial"/>
                <w:sz w:val="22"/>
                <w:szCs w:val="22"/>
              </w:rPr>
              <w:t>31531730</w:t>
            </w:r>
          </w:p>
        </w:tc>
        <w:tc>
          <w:tcPr>
            <w:tcW w:w="1134" w:type="dxa"/>
          </w:tcPr>
          <w:p w:rsidR="00FA7358" w:rsidRDefault="00FA7358" w:rsidP="00C63164">
            <w:r>
              <w:t xml:space="preserve">Светильник LED 150 </w:t>
            </w:r>
            <w:r w:rsidRPr="00476278">
              <w:t>Вт,</w:t>
            </w:r>
          </w:p>
        </w:tc>
        <w:tc>
          <w:tcPr>
            <w:tcW w:w="1276" w:type="dxa"/>
            <w:vAlign w:val="center"/>
          </w:tcPr>
          <w:p w:rsidR="00FA7358" w:rsidRPr="004368E0" w:rsidRDefault="00FA7358" w:rsidP="00C63164">
            <w:pPr>
              <w:widowControl w:val="0"/>
              <w:spacing w:after="120"/>
              <w:jc w:val="center"/>
              <w:rPr>
                <w:rFonts w:ascii="GHEA Grapalat" w:hAnsi="GHEA Grapalat"/>
                <w:sz w:val="22"/>
                <w:szCs w:val="20"/>
              </w:rPr>
            </w:pPr>
          </w:p>
        </w:tc>
        <w:tc>
          <w:tcPr>
            <w:tcW w:w="3963" w:type="dxa"/>
            <w:vAlign w:val="center"/>
          </w:tcPr>
          <w:tbl>
            <w:tblPr>
              <w:tblW w:w="3759" w:type="dxa"/>
              <w:tblLayout w:type="fixed"/>
              <w:tblLook w:val="04A0" w:firstRow="1" w:lastRow="0" w:firstColumn="1" w:lastColumn="0" w:noHBand="0" w:noVBand="1"/>
            </w:tblPr>
            <w:tblGrid>
              <w:gridCol w:w="3759"/>
            </w:tblGrid>
            <w:tr w:rsidR="00B624EA" w:rsidTr="00B624EA">
              <w:trPr>
                <w:trHeight w:val="615"/>
              </w:trPr>
              <w:tc>
                <w:tcPr>
                  <w:tcW w:w="3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24EA" w:rsidRDefault="00B624EA">
                  <w:pPr>
                    <w:jc w:val="center"/>
                    <w:rPr>
                      <w:rFonts w:ascii="Arial LatArm" w:hAnsi="Arial LatArm" w:cs="Calibri"/>
                      <w:sz w:val="20"/>
                      <w:szCs w:val="20"/>
                    </w:rPr>
                  </w:pPr>
                  <w:r>
                    <w:rPr>
                      <w:rFonts w:ascii="Arial" w:hAnsi="Arial" w:cs="Arial"/>
                      <w:sz w:val="20"/>
                      <w:szCs w:val="20"/>
                    </w:rPr>
                    <w:t>Мощность</w:t>
                  </w:r>
                  <w:r>
                    <w:rPr>
                      <w:rFonts w:ascii="Arial LatArm" w:hAnsi="Arial LatArm" w:cs="Calibri"/>
                      <w:sz w:val="20"/>
                      <w:szCs w:val="20"/>
                    </w:rPr>
                    <w:t xml:space="preserve"> 150 </w:t>
                  </w:r>
                  <w:r>
                    <w:rPr>
                      <w:rFonts w:ascii="Arial" w:hAnsi="Arial" w:cs="Arial"/>
                      <w:sz w:val="20"/>
                      <w:szCs w:val="20"/>
                    </w:rPr>
                    <w:t>Вт</w:t>
                  </w:r>
                  <w:r>
                    <w:rPr>
                      <w:rFonts w:ascii="Arial LatArm" w:hAnsi="Arial LatArm" w:cs="Calibri"/>
                      <w:sz w:val="20"/>
                      <w:szCs w:val="20"/>
                    </w:rPr>
                    <w:t xml:space="preserve">,  </w:t>
                  </w:r>
                  <w:r>
                    <w:rPr>
                      <w:rFonts w:ascii="Arial" w:hAnsi="Arial" w:cs="Arial"/>
                      <w:sz w:val="20"/>
                      <w:szCs w:val="20"/>
                    </w:rPr>
                    <w:t>допустимое</w:t>
                  </w:r>
                  <w:r>
                    <w:rPr>
                      <w:rFonts w:ascii="Arial LatArm" w:hAnsi="Arial LatArm" w:cs="Calibri"/>
                      <w:sz w:val="20"/>
                      <w:szCs w:val="20"/>
                    </w:rPr>
                    <w:t xml:space="preserve"> </w:t>
                  </w:r>
                  <w:r>
                    <w:rPr>
                      <w:rFonts w:ascii="Arial" w:hAnsi="Arial" w:cs="Arial"/>
                      <w:sz w:val="20"/>
                      <w:szCs w:val="20"/>
                    </w:rPr>
                    <w:t>отклонение</w:t>
                  </w:r>
                  <w:r>
                    <w:rPr>
                      <w:rFonts w:ascii="Arial LatArm" w:hAnsi="Arial LatArm" w:cs="Calibri"/>
                      <w:sz w:val="20"/>
                      <w:szCs w:val="20"/>
                    </w:rPr>
                    <w:t xml:space="preserve"> + - 5 %</w:t>
                  </w:r>
                </w:p>
              </w:tc>
            </w:tr>
            <w:tr w:rsidR="00B624EA" w:rsidTr="00B624EA">
              <w:trPr>
                <w:trHeight w:val="615"/>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B624EA" w:rsidRDefault="00B624EA">
                  <w:pPr>
                    <w:jc w:val="center"/>
                    <w:rPr>
                      <w:rFonts w:ascii="Arial LatArm" w:hAnsi="Arial LatArm" w:cs="Calibri"/>
                      <w:sz w:val="20"/>
                      <w:szCs w:val="20"/>
                    </w:rPr>
                  </w:pPr>
                  <w:r>
                    <w:rPr>
                      <w:rFonts w:ascii="Arial" w:hAnsi="Arial" w:cs="Arial"/>
                      <w:sz w:val="20"/>
                      <w:szCs w:val="20"/>
                    </w:rPr>
                    <w:t>Напряжение</w:t>
                  </w:r>
                  <w:r>
                    <w:rPr>
                      <w:rFonts w:ascii="Arial LatArm" w:hAnsi="Arial LatArm" w:cs="Calibri"/>
                      <w:sz w:val="20"/>
                      <w:szCs w:val="20"/>
                    </w:rPr>
                    <w:t xml:space="preserve"> </w:t>
                  </w:r>
                  <w:r>
                    <w:rPr>
                      <w:rFonts w:ascii="Arial" w:hAnsi="Arial" w:cs="Arial"/>
                      <w:sz w:val="20"/>
                      <w:szCs w:val="20"/>
                    </w:rPr>
                    <w:t>питания</w:t>
                  </w:r>
                  <w:r>
                    <w:rPr>
                      <w:rFonts w:ascii="Arial LatArm" w:hAnsi="Arial LatArm" w:cs="Calibri"/>
                      <w:sz w:val="20"/>
                      <w:szCs w:val="20"/>
                    </w:rPr>
                    <w:t xml:space="preserve"> 220 </w:t>
                  </w:r>
                  <w:r>
                    <w:rPr>
                      <w:rFonts w:ascii="Arial" w:hAnsi="Arial" w:cs="Arial"/>
                      <w:sz w:val="20"/>
                      <w:szCs w:val="20"/>
                    </w:rPr>
                    <w:t>вольт</w:t>
                  </w:r>
                  <w:r>
                    <w:rPr>
                      <w:rFonts w:ascii="Arial LatArm" w:hAnsi="Arial LatArm" w:cs="Calibri"/>
                      <w:sz w:val="20"/>
                      <w:szCs w:val="20"/>
                    </w:rPr>
                    <w:t xml:space="preserve"> + - 10%,</w:t>
                  </w:r>
                </w:p>
              </w:tc>
            </w:tr>
            <w:tr w:rsidR="00B624EA" w:rsidTr="00B624EA">
              <w:trPr>
                <w:trHeight w:val="615"/>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B624EA" w:rsidRDefault="00B624EA">
                  <w:pPr>
                    <w:jc w:val="center"/>
                    <w:rPr>
                      <w:rFonts w:ascii="Arial LatArm" w:hAnsi="Arial LatArm" w:cs="Calibri"/>
                      <w:sz w:val="20"/>
                      <w:szCs w:val="20"/>
                    </w:rPr>
                  </w:pPr>
                  <w:r>
                    <w:rPr>
                      <w:rFonts w:ascii="Arial" w:hAnsi="Arial" w:cs="Arial"/>
                      <w:sz w:val="20"/>
                      <w:szCs w:val="20"/>
                    </w:rPr>
                    <w:t>Частота</w:t>
                  </w:r>
                  <w:r>
                    <w:rPr>
                      <w:rFonts w:ascii="Arial LatArm" w:hAnsi="Arial LatArm" w:cs="Calibri"/>
                      <w:sz w:val="20"/>
                      <w:szCs w:val="20"/>
                    </w:rPr>
                    <w:t xml:space="preserve"> 50 </w:t>
                  </w:r>
                  <w:r>
                    <w:rPr>
                      <w:rFonts w:ascii="Arial" w:hAnsi="Arial" w:cs="Arial"/>
                      <w:sz w:val="20"/>
                      <w:szCs w:val="20"/>
                    </w:rPr>
                    <w:t>Гц</w:t>
                  </w:r>
                  <w:r>
                    <w:rPr>
                      <w:rFonts w:ascii="Arial LatArm" w:hAnsi="Arial LatArm" w:cs="Calibri"/>
                      <w:sz w:val="20"/>
                      <w:szCs w:val="20"/>
                    </w:rPr>
                    <w:t xml:space="preserve">, + - 5,  </w:t>
                  </w:r>
                  <w:r>
                    <w:rPr>
                      <w:rFonts w:ascii="Arial" w:hAnsi="Arial" w:cs="Arial"/>
                      <w:sz w:val="20"/>
                      <w:szCs w:val="20"/>
                    </w:rPr>
                    <w:t>Гц</w:t>
                  </w:r>
                  <w:r>
                    <w:rPr>
                      <w:rFonts w:ascii="Arial LatArm" w:hAnsi="Arial LatArm" w:cs="Calibri"/>
                      <w:sz w:val="20"/>
                      <w:szCs w:val="20"/>
                    </w:rPr>
                    <w:t>,</w:t>
                  </w:r>
                </w:p>
              </w:tc>
            </w:tr>
            <w:tr w:rsidR="00B624EA" w:rsidTr="00B624EA">
              <w:trPr>
                <w:trHeight w:val="735"/>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B624EA" w:rsidRDefault="00B624EA">
                  <w:pPr>
                    <w:jc w:val="center"/>
                    <w:rPr>
                      <w:rFonts w:ascii="Arial LatArm" w:hAnsi="Arial LatArm" w:cs="Calibri"/>
                      <w:sz w:val="20"/>
                      <w:szCs w:val="20"/>
                    </w:rPr>
                  </w:pPr>
                  <w:r>
                    <w:rPr>
                      <w:rFonts w:ascii="Arial" w:hAnsi="Arial" w:cs="Arial"/>
                      <w:sz w:val="20"/>
                      <w:szCs w:val="20"/>
                    </w:rPr>
                    <w:t>Защита</w:t>
                  </w:r>
                  <w:r>
                    <w:rPr>
                      <w:rFonts w:ascii="Arial LatArm" w:hAnsi="Arial LatArm" w:cs="Calibri"/>
                      <w:sz w:val="20"/>
                      <w:szCs w:val="20"/>
                    </w:rPr>
                    <w:t xml:space="preserve"> </w:t>
                  </w:r>
                  <w:r>
                    <w:rPr>
                      <w:rFonts w:ascii="Arial" w:hAnsi="Arial" w:cs="Arial"/>
                      <w:sz w:val="20"/>
                      <w:szCs w:val="20"/>
                    </w:rPr>
                    <w:t>от</w:t>
                  </w:r>
                  <w:r>
                    <w:rPr>
                      <w:rFonts w:ascii="Arial LatArm" w:hAnsi="Arial LatArm" w:cs="Calibri"/>
                      <w:sz w:val="20"/>
                      <w:szCs w:val="20"/>
                    </w:rPr>
                    <w:t xml:space="preserve"> </w:t>
                  </w:r>
                  <w:r>
                    <w:rPr>
                      <w:rFonts w:ascii="Arial" w:hAnsi="Arial" w:cs="Arial"/>
                      <w:sz w:val="20"/>
                      <w:szCs w:val="20"/>
                    </w:rPr>
                    <w:t>внешнего</w:t>
                  </w:r>
                  <w:r>
                    <w:rPr>
                      <w:rFonts w:ascii="Arial LatArm" w:hAnsi="Arial LatArm" w:cs="Calibri"/>
                      <w:sz w:val="20"/>
                      <w:szCs w:val="20"/>
                    </w:rPr>
                    <w:t xml:space="preserve"> </w:t>
                  </w:r>
                  <w:r>
                    <w:rPr>
                      <w:rFonts w:ascii="Arial" w:hAnsi="Arial" w:cs="Arial"/>
                      <w:sz w:val="20"/>
                      <w:szCs w:val="20"/>
                    </w:rPr>
                    <w:t>проникновения</w:t>
                  </w:r>
                  <w:r>
                    <w:rPr>
                      <w:rFonts w:ascii="Arial LatArm" w:hAnsi="Arial LatArm" w:cs="Calibri"/>
                      <w:sz w:val="20"/>
                      <w:szCs w:val="20"/>
                    </w:rPr>
                    <w:t xml:space="preserve"> </w:t>
                  </w:r>
                  <w:r>
                    <w:rPr>
                      <w:rFonts w:ascii="Arial" w:hAnsi="Arial" w:cs="Arial"/>
                      <w:sz w:val="20"/>
                      <w:szCs w:val="20"/>
                    </w:rPr>
                    <w:t>не</w:t>
                  </w:r>
                  <w:r>
                    <w:rPr>
                      <w:rFonts w:ascii="Arial LatArm" w:hAnsi="Arial LatArm" w:cs="Calibri"/>
                      <w:sz w:val="20"/>
                      <w:szCs w:val="20"/>
                    </w:rPr>
                    <w:t xml:space="preserve"> </w:t>
                  </w:r>
                  <w:r>
                    <w:rPr>
                      <w:rFonts w:ascii="Arial" w:hAnsi="Arial" w:cs="Arial"/>
                      <w:sz w:val="20"/>
                      <w:szCs w:val="20"/>
                    </w:rPr>
                    <w:t>менее</w:t>
                  </w:r>
                  <w:r>
                    <w:rPr>
                      <w:rFonts w:ascii="Arial LatArm" w:hAnsi="Arial LatArm" w:cs="Calibri"/>
                      <w:sz w:val="20"/>
                      <w:szCs w:val="20"/>
                    </w:rPr>
                    <w:t xml:space="preserve"> IP 65</w:t>
                  </w:r>
                </w:p>
              </w:tc>
            </w:tr>
            <w:tr w:rsidR="00B624EA" w:rsidTr="00B624EA">
              <w:trPr>
                <w:trHeight w:val="750"/>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B624EA" w:rsidRDefault="00B624EA">
                  <w:pPr>
                    <w:jc w:val="center"/>
                    <w:rPr>
                      <w:rFonts w:ascii="Arial LatArm" w:hAnsi="Arial LatArm" w:cs="Calibri"/>
                      <w:sz w:val="20"/>
                      <w:szCs w:val="20"/>
                    </w:rPr>
                  </w:pPr>
                  <w:r>
                    <w:rPr>
                      <w:rFonts w:ascii="Arial" w:hAnsi="Arial" w:cs="Arial"/>
                      <w:sz w:val="20"/>
                      <w:szCs w:val="20"/>
                    </w:rPr>
                    <w:t>Цветовая</w:t>
                  </w:r>
                  <w:r>
                    <w:rPr>
                      <w:rFonts w:ascii="Arial LatArm" w:hAnsi="Arial LatArm" w:cs="Calibri"/>
                      <w:sz w:val="20"/>
                      <w:szCs w:val="20"/>
                    </w:rPr>
                    <w:t xml:space="preserve"> </w:t>
                  </w:r>
                  <w:r>
                    <w:rPr>
                      <w:rFonts w:ascii="Arial" w:hAnsi="Arial" w:cs="Arial"/>
                      <w:sz w:val="20"/>
                      <w:szCs w:val="20"/>
                    </w:rPr>
                    <w:t>температура</w:t>
                  </w:r>
                  <w:r>
                    <w:rPr>
                      <w:rFonts w:ascii="Arial LatArm" w:hAnsi="Arial LatArm" w:cs="Calibri"/>
                      <w:sz w:val="20"/>
                      <w:szCs w:val="20"/>
                    </w:rPr>
                    <w:t xml:space="preserve"> 4000 </w:t>
                  </w:r>
                  <w:r>
                    <w:rPr>
                      <w:rFonts w:ascii="Arial" w:hAnsi="Arial" w:cs="Arial"/>
                      <w:sz w:val="20"/>
                      <w:szCs w:val="20"/>
                    </w:rPr>
                    <w:t>кельвин</w:t>
                  </w:r>
                  <w:r>
                    <w:rPr>
                      <w:rFonts w:ascii="Arial LatArm" w:hAnsi="Arial LatArm" w:cs="Calibri"/>
                      <w:sz w:val="20"/>
                      <w:szCs w:val="20"/>
                    </w:rPr>
                    <w:t>, + - 5 %</w:t>
                  </w:r>
                </w:p>
              </w:tc>
            </w:tr>
            <w:tr w:rsidR="00B624EA" w:rsidTr="00B624EA">
              <w:trPr>
                <w:trHeight w:val="375"/>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B624EA" w:rsidRDefault="00B624EA">
                  <w:pPr>
                    <w:jc w:val="center"/>
                    <w:rPr>
                      <w:rFonts w:ascii="Arial LatArm" w:hAnsi="Arial LatArm" w:cs="Calibri"/>
                      <w:sz w:val="20"/>
                      <w:szCs w:val="20"/>
                    </w:rPr>
                  </w:pPr>
                  <w:r>
                    <w:rPr>
                      <w:rFonts w:ascii="Arial LatArm" w:hAnsi="Arial LatArm" w:cs="Calibri"/>
                      <w:sz w:val="20"/>
                      <w:szCs w:val="20"/>
                    </w:rPr>
                    <w:t xml:space="preserve"> </w:t>
                  </w:r>
                  <w:r>
                    <w:rPr>
                      <w:rFonts w:ascii="Arial" w:hAnsi="Arial" w:cs="Arial"/>
                      <w:sz w:val="20"/>
                      <w:szCs w:val="20"/>
                    </w:rPr>
                    <w:t>не</w:t>
                  </w:r>
                  <w:r>
                    <w:rPr>
                      <w:rFonts w:ascii="Arial LatArm" w:hAnsi="Arial LatArm" w:cs="Calibri"/>
                      <w:sz w:val="20"/>
                      <w:szCs w:val="20"/>
                    </w:rPr>
                    <w:t xml:space="preserve"> </w:t>
                  </w:r>
                  <w:r>
                    <w:rPr>
                      <w:rFonts w:ascii="Arial" w:hAnsi="Arial" w:cs="Arial"/>
                      <w:sz w:val="20"/>
                      <w:szCs w:val="20"/>
                    </w:rPr>
                    <w:t>менее</w:t>
                  </w:r>
                  <w:r>
                    <w:rPr>
                      <w:rFonts w:ascii="Arial LatArm" w:hAnsi="Arial LatArm" w:cs="Calibri"/>
                      <w:sz w:val="20"/>
                      <w:szCs w:val="20"/>
                    </w:rPr>
                    <w:t xml:space="preserve"> 10700 </w:t>
                  </w:r>
                  <w:r>
                    <w:rPr>
                      <w:rFonts w:ascii="Arial" w:hAnsi="Arial" w:cs="Arial"/>
                      <w:sz w:val="20"/>
                      <w:szCs w:val="20"/>
                    </w:rPr>
                    <w:t>лм</w:t>
                  </w:r>
                </w:p>
              </w:tc>
            </w:tr>
            <w:tr w:rsidR="00B624EA" w:rsidTr="00B624EA">
              <w:trPr>
                <w:trHeight w:val="375"/>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B624EA" w:rsidRDefault="00B624EA">
                  <w:pPr>
                    <w:jc w:val="center"/>
                    <w:rPr>
                      <w:rFonts w:ascii="Arial LatArm" w:hAnsi="Arial LatArm" w:cs="Calibri"/>
                      <w:sz w:val="20"/>
                      <w:szCs w:val="20"/>
                    </w:rPr>
                  </w:pPr>
                  <w:r>
                    <w:rPr>
                      <w:rFonts w:ascii="Arial" w:hAnsi="Arial" w:cs="Arial"/>
                      <w:sz w:val="20"/>
                      <w:szCs w:val="20"/>
                    </w:rPr>
                    <w:lastRenderedPageBreak/>
                    <w:t>Электрический</w:t>
                  </w:r>
                  <w:r>
                    <w:rPr>
                      <w:rFonts w:ascii="Arial LatArm" w:hAnsi="Arial LatArm" w:cs="Calibri"/>
                      <w:sz w:val="20"/>
                      <w:szCs w:val="20"/>
                    </w:rPr>
                    <w:t xml:space="preserve"> </w:t>
                  </w:r>
                  <w:r>
                    <w:rPr>
                      <w:rFonts w:ascii="Arial" w:hAnsi="Arial" w:cs="Arial"/>
                      <w:sz w:val="20"/>
                      <w:szCs w:val="20"/>
                    </w:rPr>
                    <w:t>блок</w:t>
                  </w:r>
                  <w:r>
                    <w:rPr>
                      <w:rFonts w:ascii="Arial LatArm" w:hAnsi="Arial LatArm" w:cs="Calibri"/>
                      <w:sz w:val="20"/>
                      <w:szCs w:val="20"/>
                    </w:rPr>
                    <w:t xml:space="preserve"> </w:t>
                  </w:r>
                  <w:r>
                    <w:rPr>
                      <w:rFonts w:ascii="Arial" w:hAnsi="Arial" w:cs="Arial"/>
                      <w:sz w:val="20"/>
                      <w:szCs w:val="20"/>
                    </w:rPr>
                    <w:t>питания</w:t>
                  </w:r>
                  <w:r>
                    <w:rPr>
                      <w:rFonts w:ascii="Arial LatArm" w:hAnsi="Arial LatArm" w:cs="Calibri"/>
                      <w:sz w:val="20"/>
                      <w:szCs w:val="20"/>
                    </w:rPr>
                    <w:t xml:space="preserve"> - </w:t>
                  </w:r>
                  <w:r>
                    <w:rPr>
                      <w:rFonts w:ascii="Arial" w:hAnsi="Arial" w:cs="Arial"/>
                      <w:sz w:val="20"/>
                      <w:szCs w:val="20"/>
                    </w:rPr>
                    <w:t>драйвер</w:t>
                  </w:r>
                </w:p>
              </w:tc>
            </w:tr>
            <w:tr w:rsidR="00B624EA" w:rsidTr="00B624EA">
              <w:trPr>
                <w:trHeight w:val="1110"/>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B624EA" w:rsidRDefault="00B624EA">
                  <w:pPr>
                    <w:jc w:val="center"/>
                    <w:rPr>
                      <w:rFonts w:ascii="Arial LatArm" w:hAnsi="Arial LatArm" w:cs="Calibri"/>
                      <w:sz w:val="20"/>
                      <w:szCs w:val="20"/>
                    </w:rPr>
                  </w:pPr>
                  <w:r>
                    <w:rPr>
                      <w:rFonts w:ascii="Arial" w:hAnsi="Arial" w:cs="Arial"/>
                      <w:sz w:val="20"/>
                      <w:szCs w:val="20"/>
                    </w:rPr>
                    <w:t>Оптический</w:t>
                  </w:r>
                  <w:r>
                    <w:rPr>
                      <w:rFonts w:ascii="Arial LatArm" w:hAnsi="Arial LatArm" w:cs="Calibri"/>
                      <w:sz w:val="20"/>
                      <w:szCs w:val="20"/>
                    </w:rPr>
                    <w:t xml:space="preserve"> </w:t>
                  </w:r>
                  <w:r>
                    <w:rPr>
                      <w:rFonts w:ascii="Arial" w:hAnsi="Arial" w:cs="Arial"/>
                      <w:sz w:val="20"/>
                      <w:szCs w:val="20"/>
                    </w:rPr>
                    <w:t>блок</w:t>
                  </w:r>
                  <w:r>
                    <w:rPr>
                      <w:rFonts w:ascii="Arial LatArm" w:hAnsi="Arial LatArm" w:cs="Calibri"/>
                      <w:sz w:val="20"/>
                      <w:szCs w:val="20"/>
                    </w:rPr>
                    <w:t xml:space="preserve"> </w:t>
                  </w:r>
                  <w:r>
                    <w:rPr>
                      <w:rFonts w:ascii="Arial" w:hAnsi="Arial" w:cs="Arial"/>
                      <w:sz w:val="20"/>
                      <w:szCs w:val="20"/>
                    </w:rPr>
                    <w:t>должен</w:t>
                  </w:r>
                  <w:r>
                    <w:rPr>
                      <w:rFonts w:ascii="Arial LatArm" w:hAnsi="Arial LatArm" w:cs="Calibri"/>
                      <w:sz w:val="20"/>
                      <w:szCs w:val="20"/>
                    </w:rPr>
                    <w:t xml:space="preserve">  </w:t>
                  </w:r>
                  <w:r>
                    <w:rPr>
                      <w:rFonts w:ascii="Arial" w:hAnsi="Arial" w:cs="Arial"/>
                      <w:sz w:val="20"/>
                      <w:szCs w:val="20"/>
                    </w:rPr>
                    <w:t>состоять</w:t>
                  </w:r>
                  <w:r>
                    <w:rPr>
                      <w:rFonts w:ascii="Arial LatArm" w:hAnsi="Arial LatArm" w:cs="Calibri"/>
                      <w:sz w:val="20"/>
                      <w:szCs w:val="20"/>
                    </w:rPr>
                    <w:t xml:space="preserve"> </w:t>
                  </w:r>
                  <w:r>
                    <w:rPr>
                      <w:rFonts w:ascii="Arial" w:hAnsi="Arial" w:cs="Arial"/>
                      <w:sz w:val="20"/>
                      <w:szCs w:val="20"/>
                    </w:rPr>
                    <w:t>из</w:t>
                  </w:r>
                  <w:r>
                    <w:rPr>
                      <w:rFonts w:ascii="Arial LatArm" w:hAnsi="Arial LatArm" w:cs="Calibri"/>
                      <w:sz w:val="20"/>
                      <w:szCs w:val="20"/>
                    </w:rPr>
                    <w:t xml:space="preserve"> </w:t>
                  </w:r>
                  <w:r>
                    <w:rPr>
                      <w:rFonts w:ascii="Arial" w:hAnsi="Arial" w:cs="Arial"/>
                      <w:sz w:val="20"/>
                      <w:szCs w:val="20"/>
                    </w:rPr>
                    <w:t>одной</w:t>
                  </w:r>
                  <w:r>
                    <w:rPr>
                      <w:rFonts w:ascii="Arial LatArm" w:hAnsi="Arial LatArm" w:cs="Calibri"/>
                      <w:sz w:val="20"/>
                      <w:szCs w:val="20"/>
                    </w:rPr>
                    <w:t xml:space="preserve">  </w:t>
                  </w:r>
                  <w:r>
                    <w:rPr>
                      <w:rFonts w:ascii="Arial" w:hAnsi="Arial" w:cs="Arial"/>
                      <w:sz w:val="20"/>
                      <w:szCs w:val="20"/>
                    </w:rPr>
                    <w:t>матрицы</w:t>
                  </w:r>
                  <w:r>
                    <w:rPr>
                      <w:rFonts w:ascii="Arial LatArm" w:hAnsi="Arial LatArm" w:cs="Calibri"/>
                      <w:sz w:val="20"/>
                      <w:szCs w:val="20"/>
                    </w:rPr>
                    <w:t xml:space="preserve">,  </w:t>
                  </w:r>
                  <w:r>
                    <w:rPr>
                      <w:rFonts w:ascii="Arial" w:hAnsi="Arial" w:cs="Arial"/>
                      <w:sz w:val="20"/>
                      <w:szCs w:val="20"/>
                    </w:rPr>
                    <w:t>который</w:t>
                  </w:r>
                  <w:r>
                    <w:rPr>
                      <w:rFonts w:ascii="Arial LatArm" w:hAnsi="Arial LatArm" w:cs="Calibri"/>
                      <w:sz w:val="20"/>
                      <w:szCs w:val="20"/>
                    </w:rPr>
                    <w:t xml:space="preserve"> </w:t>
                  </w:r>
                  <w:r>
                    <w:rPr>
                      <w:rFonts w:ascii="Arial" w:hAnsi="Arial" w:cs="Arial"/>
                      <w:sz w:val="20"/>
                      <w:szCs w:val="20"/>
                    </w:rPr>
                    <w:t>собран</w:t>
                  </w:r>
                  <w:r>
                    <w:rPr>
                      <w:rFonts w:ascii="Arial LatArm" w:hAnsi="Arial LatArm" w:cs="Calibri"/>
                      <w:sz w:val="20"/>
                      <w:szCs w:val="20"/>
                    </w:rPr>
                    <w:t xml:space="preserve"> </w:t>
                  </w:r>
                  <w:r>
                    <w:rPr>
                      <w:rFonts w:ascii="Arial" w:hAnsi="Arial" w:cs="Arial"/>
                      <w:sz w:val="20"/>
                      <w:szCs w:val="20"/>
                    </w:rPr>
                    <w:t>из</w:t>
                  </w:r>
                  <w:r>
                    <w:rPr>
                      <w:rFonts w:ascii="Arial LatArm" w:hAnsi="Arial LatArm" w:cs="Calibri"/>
                      <w:sz w:val="20"/>
                      <w:szCs w:val="20"/>
                    </w:rPr>
                    <w:t xml:space="preserve"> 180( + - 10 %),  </w:t>
                  </w:r>
                  <w:r>
                    <w:rPr>
                      <w:rFonts w:ascii="Arial" w:hAnsi="Arial" w:cs="Arial"/>
                      <w:sz w:val="20"/>
                      <w:szCs w:val="20"/>
                    </w:rPr>
                    <w:t>светодиодов</w:t>
                  </w:r>
                  <w:r>
                    <w:rPr>
                      <w:rFonts w:ascii="Arial LatArm" w:hAnsi="Arial LatArm" w:cs="Calibri"/>
                      <w:sz w:val="20"/>
                      <w:szCs w:val="20"/>
                    </w:rPr>
                    <w:t xml:space="preserve"> </w:t>
                  </w:r>
                  <w:r>
                    <w:rPr>
                      <w:rFonts w:ascii="Arial" w:hAnsi="Arial" w:cs="Arial"/>
                      <w:sz w:val="20"/>
                      <w:szCs w:val="20"/>
                    </w:rPr>
                    <w:t>и</w:t>
                  </w:r>
                  <w:r>
                    <w:rPr>
                      <w:rFonts w:ascii="Arial LatArm" w:hAnsi="Arial LatArm" w:cs="Calibri"/>
                      <w:sz w:val="20"/>
                      <w:szCs w:val="20"/>
                    </w:rPr>
                    <w:t xml:space="preserve"> </w:t>
                  </w:r>
                  <w:r>
                    <w:rPr>
                      <w:rFonts w:ascii="Arial" w:hAnsi="Arial" w:cs="Arial"/>
                      <w:sz w:val="20"/>
                      <w:szCs w:val="20"/>
                    </w:rPr>
                    <w:t>линз</w:t>
                  </w:r>
                  <w:r>
                    <w:rPr>
                      <w:rFonts w:ascii="Arial LatArm" w:hAnsi="Arial LatArm" w:cs="Calibri"/>
                      <w:sz w:val="20"/>
                      <w:szCs w:val="20"/>
                    </w:rPr>
                    <w:t>.</w:t>
                  </w:r>
                </w:p>
              </w:tc>
            </w:tr>
            <w:tr w:rsidR="00B624EA" w:rsidTr="00B624EA">
              <w:trPr>
                <w:trHeight w:val="750"/>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B624EA" w:rsidRDefault="00B624EA">
                  <w:pPr>
                    <w:jc w:val="center"/>
                    <w:rPr>
                      <w:rFonts w:ascii="Arial LatArm" w:hAnsi="Arial LatArm" w:cs="Calibri"/>
                      <w:sz w:val="20"/>
                      <w:szCs w:val="20"/>
                    </w:rPr>
                  </w:pPr>
                  <w:r>
                    <w:rPr>
                      <w:rFonts w:ascii="Arial LatArm" w:hAnsi="Arial LatArm" w:cs="Calibri"/>
                      <w:sz w:val="20"/>
                      <w:szCs w:val="20"/>
                    </w:rPr>
                    <w:t xml:space="preserve"> </w:t>
                  </w:r>
                  <w:r>
                    <w:rPr>
                      <w:rFonts w:ascii="Arial" w:hAnsi="Arial" w:cs="Arial"/>
                      <w:sz w:val="20"/>
                      <w:szCs w:val="20"/>
                    </w:rPr>
                    <w:t>длина</w:t>
                  </w:r>
                  <w:r>
                    <w:rPr>
                      <w:rFonts w:ascii="Arial LatArm" w:hAnsi="Arial LatArm" w:cs="Calibri"/>
                      <w:sz w:val="20"/>
                      <w:szCs w:val="20"/>
                    </w:rPr>
                    <w:t xml:space="preserve"> </w:t>
                  </w:r>
                  <w:r>
                    <w:rPr>
                      <w:rFonts w:ascii="Arial" w:hAnsi="Arial" w:cs="Arial"/>
                      <w:sz w:val="20"/>
                      <w:szCs w:val="20"/>
                    </w:rPr>
                    <w:t>матрицы</w:t>
                  </w:r>
                  <w:r>
                    <w:rPr>
                      <w:rFonts w:ascii="Arial LatArm" w:hAnsi="Arial LatArm" w:cs="Calibri"/>
                      <w:sz w:val="20"/>
                      <w:szCs w:val="20"/>
                    </w:rPr>
                    <w:t xml:space="preserve"> 320-350</w:t>
                  </w:r>
                  <w:r>
                    <w:rPr>
                      <w:rFonts w:ascii="Arial" w:hAnsi="Arial" w:cs="Arial"/>
                      <w:sz w:val="20"/>
                      <w:szCs w:val="20"/>
                    </w:rPr>
                    <w:t>мм</w:t>
                  </w:r>
                  <w:r>
                    <w:rPr>
                      <w:rFonts w:ascii="Arial LatArm" w:hAnsi="Arial LatArm" w:cs="Calibri"/>
                      <w:sz w:val="20"/>
                      <w:szCs w:val="20"/>
                    </w:rPr>
                    <w:t xml:space="preserve">, </w:t>
                  </w:r>
                  <w:r>
                    <w:rPr>
                      <w:rFonts w:ascii="Arial" w:hAnsi="Arial" w:cs="Arial"/>
                      <w:sz w:val="20"/>
                      <w:szCs w:val="20"/>
                    </w:rPr>
                    <w:t>ширина</w:t>
                  </w:r>
                  <w:r>
                    <w:rPr>
                      <w:rFonts w:ascii="Arial LatArm" w:hAnsi="Arial LatArm" w:cs="Calibri"/>
                      <w:sz w:val="20"/>
                      <w:szCs w:val="20"/>
                    </w:rPr>
                    <w:t xml:space="preserve"> </w:t>
                  </w:r>
                  <w:r>
                    <w:rPr>
                      <w:rFonts w:ascii="Arial" w:hAnsi="Arial" w:cs="Arial"/>
                      <w:sz w:val="20"/>
                      <w:szCs w:val="20"/>
                    </w:rPr>
                    <w:t>матрицы</w:t>
                  </w:r>
                  <w:r>
                    <w:rPr>
                      <w:rFonts w:ascii="Arial LatArm" w:hAnsi="Arial LatArm" w:cs="Calibri"/>
                      <w:sz w:val="20"/>
                      <w:szCs w:val="20"/>
                    </w:rPr>
                    <w:t xml:space="preserve"> 150-180</w:t>
                  </w:r>
                  <w:r>
                    <w:rPr>
                      <w:rFonts w:ascii="Arial" w:hAnsi="Arial" w:cs="Arial"/>
                      <w:sz w:val="20"/>
                      <w:szCs w:val="20"/>
                    </w:rPr>
                    <w:t>мм</w:t>
                  </w:r>
                  <w:r>
                    <w:rPr>
                      <w:rFonts w:ascii="Arial LatArm" w:hAnsi="Arial LatArm" w:cs="Calibri"/>
                      <w:sz w:val="20"/>
                      <w:szCs w:val="20"/>
                    </w:rPr>
                    <w:t xml:space="preserve"> ,</w:t>
                  </w:r>
                </w:p>
              </w:tc>
            </w:tr>
            <w:tr w:rsidR="00B624EA" w:rsidTr="00B624EA">
              <w:trPr>
                <w:trHeight w:val="750"/>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B624EA" w:rsidRDefault="00B624EA">
                  <w:pPr>
                    <w:jc w:val="center"/>
                    <w:rPr>
                      <w:rFonts w:ascii="Arial LatArm" w:hAnsi="Arial LatArm" w:cs="Calibri"/>
                      <w:sz w:val="20"/>
                      <w:szCs w:val="20"/>
                    </w:rPr>
                  </w:pPr>
                  <w:r>
                    <w:rPr>
                      <w:rFonts w:ascii="Arial" w:hAnsi="Arial" w:cs="Arial"/>
                      <w:sz w:val="20"/>
                      <w:szCs w:val="20"/>
                    </w:rPr>
                    <w:t>драйвер</w:t>
                  </w:r>
                  <w:r>
                    <w:rPr>
                      <w:rFonts w:ascii="Arial LatArm" w:hAnsi="Arial LatArm" w:cs="Calibri"/>
                      <w:sz w:val="20"/>
                      <w:szCs w:val="20"/>
                    </w:rPr>
                    <w:t xml:space="preserve"> </w:t>
                  </w:r>
                  <w:r>
                    <w:rPr>
                      <w:rFonts w:ascii="Arial" w:hAnsi="Arial" w:cs="Arial"/>
                      <w:sz w:val="20"/>
                      <w:szCs w:val="20"/>
                    </w:rPr>
                    <w:t>и</w:t>
                  </w:r>
                  <w:r>
                    <w:rPr>
                      <w:rFonts w:ascii="Arial LatArm" w:hAnsi="Arial LatArm" w:cs="Calibri"/>
                      <w:sz w:val="20"/>
                      <w:szCs w:val="20"/>
                    </w:rPr>
                    <w:t xml:space="preserve"> </w:t>
                  </w:r>
                  <w:r>
                    <w:rPr>
                      <w:rFonts w:ascii="Arial" w:hAnsi="Arial" w:cs="Arial"/>
                      <w:sz w:val="20"/>
                      <w:szCs w:val="20"/>
                    </w:rPr>
                    <w:t>матрица</w:t>
                  </w:r>
                  <w:r>
                    <w:rPr>
                      <w:rFonts w:ascii="Arial LatArm" w:hAnsi="Arial LatArm" w:cs="Calibri"/>
                      <w:sz w:val="20"/>
                      <w:szCs w:val="20"/>
                    </w:rPr>
                    <w:t xml:space="preserve"> </w:t>
                  </w:r>
                  <w:r>
                    <w:rPr>
                      <w:rFonts w:ascii="Arial" w:hAnsi="Arial" w:cs="Arial"/>
                      <w:sz w:val="20"/>
                      <w:szCs w:val="20"/>
                    </w:rPr>
                    <w:t>собраны</w:t>
                  </w:r>
                  <w:r>
                    <w:rPr>
                      <w:rFonts w:ascii="Arial LatArm" w:hAnsi="Arial LatArm" w:cs="Calibri"/>
                      <w:sz w:val="20"/>
                      <w:szCs w:val="20"/>
                    </w:rPr>
                    <w:t xml:space="preserve"> </w:t>
                  </w:r>
                  <w:r>
                    <w:rPr>
                      <w:rFonts w:ascii="Arial" w:hAnsi="Arial" w:cs="Arial"/>
                      <w:sz w:val="20"/>
                      <w:szCs w:val="20"/>
                    </w:rPr>
                    <w:t>на</w:t>
                  </w:r>
                  <w:r>
                    <w:rPr>
                      <w:rFonts w:ascii="Arial LatArm" w:hAnsi="Arial LatArm" w:cs="Calibri"/>
                      <w:sz w:val="20"/>
                      <w:szCs w:val="20"/>
                    </w:rPr>
                    <w:t xml:space="preserve"> </w:t>
                  </w:r>
                  <w:r>
                    <w:rPr>
                      <w:rFonts w:ascii="Arial" w:hAnsi="Arial" w:cs="Arial"/>
                      <w:sz w:val="20"/>
                      <w:szCs w:val="20"/>
                    </w:rPr>
                    <w:t>одной</w:t>
                  </w:r>
                  <w:r>
                    <w:rPr>
                      <w:rFonts w:ascii="Arial LatArm" w:hAnsi="Arial LatArm" w:cs="Calibri"/>
                      <w:sz w:val="20"/>
                      <w:szCs w:val="20"/>
                    </w:rPr>
                    <w:t xml:space="preserve"> </w:t>
                  </w:r>
                  <w:r>
                    <w:rPr>
                      <w:rFonts w:ascii="Arial" w:hAnsi="Arial" w:cs="Arial"/>
                      <w:sz w:val="20"/>
                      <w:szCs w:val="20"/>
                    </w:rPr>
                    <w:t>общей</w:t>
                  </w:r>
                  <w:r>
                    <w:rPr>
                      <w:rFonts w:ascii="Arial LatArm" w:hAnsi="Arial LatArm" w:cs="Calibri"/>
                      <w:sz w:val="20"/>
                      <w:szCs w:val="20"/>
                    </w:rPr>
                    <w:t xml:space="preserve"> </w:t>
                  </w:r>
                  <w:r>
                    <w:rPr>
                      <w:rFonts w:ascii="Arial" w:hAnsi="Arial" w:cs="Arial"/>
                      <w:sz w:val="20"/>
                      <w:szCs w:val="20"/>
                    </w:rPr>
                    <w:t>плате</w:t>
                  </w:r>
                </w:p>
              </w:tc>
            </w:tr>
            <w:tr w:rsidR="00B624EA" w:rsidTr="00B624EA">
              <w:trPr>
                <w:trHeight w:val="1290"/>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B624EA" w:rsidRDefault="00B624EA">
                  <w:pPr>
                    <w:jc w:val="center"/>
                    <w:rPr>
                      <w:rFonts w:ascii="Arial LatArm" w:hAnsi="Arial LatArm" w:cs="Calibri"/>
                      <w:sz w:val="20"/>
                      <w:szCs w:val="20"/>
                    </w:rPr>
                  </w:pPr>
                  <w:r>
                    <w:rPr>
                      <w:rFonts w:ascii="Arial" w:hAnsi="Arial" w:cs="Arial"/>
                      <w:sz w:val="20"/>
                      <w:szCs w:val="20"/>
                    </w:rPr>
                    <w:t>Корпус</w:t>
                  </w:r>
                  <w:r>
                    <w:rPr>
                      <w:rFonts w:ascii="Arial LatArm" w:hAnsi="Arial LatArm" w:cs="Calibri"/>
                      <w:sz w:val="20"/>
                      <w:szCs w:val="20"/>
                    </w:rPr>
                    <w:t xml:space="preserve"> </w:t>
                  </w:r>
                  <w:r>
                    <w:rPr>
                      <w:rFonts w:ascii="Arial" w:hAnsi="Arial" w:cs="Arial"/>
                      <w:sz w:val="20"/>
                      <w:szCs w:val="20"/>
                    </w:rPr>
                    <w:t>из</w:t>
                  </w:r>
                  <w:r>
                    <w:rPr>
                      <w:rFonts w:ascii="Arial LatArm" w:hAnsi="Arial LatArm" w:cs="Calibri"/>
                      <w:sz w:val="20"/>
                      <w:szCs w:val="20"/>
                    </w:rPr>
                    <w:t xml:space="preserve"> </w:t>
                  </w:r>
                  <w:r>
                    <w:rPr>
                      <w:rFonts w:ascii="Arial" w:hAnsi="Arial" w:cs="Arial"/>
                      <w:sz w:val="20"/>
                      <w:szCs w:val="20"/>
                    </w:rPr>
                    <w:t>литой</w:t>
                  </w:r>
                  <w:r>
                    <w:rPr>
                      <w:rFonts w:ascii="Arial LatArm" w:hAnsi="Arial LatArm" w:cs="Calibri"/>
                      <w:sz w:val="20"/>
                      <w:szCs w:val="20"/>
                    </w:rPr>
                    <w:t xml:space="preserve"> </w:t>
                  </w:r>
                  <w:r>
                    <w:rPr>
                      <w:rFonts w:ascii="Arial" w:hAnsi="Arial" w:cs="Arial"/>
                      <w:sz w:val="20"/>
                      <w:szCs w:val="20"/>
                    </w:rPr>
                    <w:t>алюминий</w:t>
                  </w:r>
                  <w:r>
                    <w:rPr>
                      <w:rFonts w:ascii="Arial LatArm" w:hAnsi="Arial LatArm" w:cs="Calibri"/>
                      <w:sz w:val="20"/>
                      <w:szCs w:val="20"/>
                    </w:rPr>
                    <w:t xml:space="preserve">, </w:t>
                  </w:r>
                  <w:r>
                    <w:rPr>
                      <w:rFonts w:ascii="Arial" w:hAnsi="Arial" w:cs="Arial"/>
                      <w:sz w:val="20"/>
                      <w:szCs w:val="20"/>
                    </w:rPr>
                    <w:t>максимальная</w:t>
                  </w:r>
                  <w:r>
                    <w:rPr>
                      <w:rFonts w:ascii="Arial LatArm" w:hAnsi="Arial LatArm" w:cs="Calibri"/>
                      <w:sz w:val="20"/>
                      <w:szCs w:val="20"/>
                    </w:rPr>
                    <w:t xml:space="preserve"> </w:t>
                  </w:r>
                  <w:r>
                    <w:rPr>
                      <w:rFonts w:ascii="Arial" w:hAnsi="Arial" w:cs="Arial"/>
                      <w:sz w:val="20"/>
                      <w:szCs w:val="20"/>
                    </w:rPr>
                    <w:t>длина</w:t>
                  </w:r>
                  <w:r>
                    <w:rPr>
                      <w:rFonts w:ascii="Arial LatArm" w:hAnsi="Arial LatArm" w:cs="Calibri"/>
                      <w:sz w:val="20"/>
                      <w:szCs w:val="20"/>
                    </w:rPr>
                    <w:t xml:space="preserve"> </w:t>
                  </w:r>
                  <w:r>
                    <w:rPr>
                      <w:rFonts w:ascii="Arial" w:hAnsi="Arial" w:cs="Arial"/>
                      <w:sz w:val="20"/>
                      <w:szCs w:val="20"/>
                    </w:rPr>
                    <w:t>корпуса</w:t>
                  </w:r>
                  <w:r>
                    <w:rPr>
                      <w:rFonts w:ascii="Arial LatArm" w:hAnsi="Arial LatArm" w:cs="Calibri"/>
                      <w:sz w:val="20"/>
                      <w:szCs w:val="20"/>
                    </w:rPr>
                    <w:t xml:space="preserve"> 610</w:t>
                  </w:r>
                  <w:r>
                    <w:rPr>
                      <w:rFonts w:ascii="Arial" w:hAnsi="Arial" w:cs="Arial"/>
                      <w:sz w:val="20"/>
                      <w:szCs w:val="20"/>
                    </w:rPr>
                    <w:t>мм</w:t>
                  </w:r>
                  <w:r>
                    <w:rPr>
                      <w:rFonts w:ascii="Arial LatArm" w:hAnsi="Arial LatArm" w:cs="Calibri"/>
                      <w:sz w:val="20"/>
                      <w:szCs w:val="20"/>
                    </w:rPr>
                    <w:t xml:space="preserve">, </w:t>
                  </w:r>
                  <w:r>
                    <w:rPr>
                      <w:rFonts w:ascii="Arial" w:hAnsi="Arial" w:cs="Arial"/>
                      <w:sz w:val="20"/>
                      <w:szCs w:val="20"/>
                    </w:rPr>
                    <w:t>максимальная</w:t>
                  </w:r>
                  <w:r>
                    <w:rPr>
                      <w:rFonts w:ascii="Arial LatArm" w:hAnsi="Arial LatArm" w:cs="Calibri"/>
                      <w:sz w:val="20"/>
                      <w:szCs w:val="20"/>
                    </w:rPr>
                    <w:t xml:space="preserve"> </w:t>
                  </w:r>
                  <w:r>
                    <w:rPr>
                      <w:rFonts w:ascii="Arial" w:hAnsi="Arial" w:cs="Arial"/>
                      <w:sz w:val="20"/>
                      <w:szCs w:val="20"/>
                    </w:rPr>
                    <w:t>ширина</w:t>
                  </w:r>
                  <w:r>
                    <w:rPr>
                      <w:rFonts w:ascii="Arial LatArm" w:hAnsi="Arial LatArm" w:cs="Calibri"/>
                      <w:sz w:val="20"/>
                      <w:szCs w:val="20"/>
                    </w:rPr>
                    <w:t xml:space="preserve"> </w:t>
                  </w:r>
                  <w:r>
                    <w:rPr>
                      <w:rFonts w:ascii="Arial" w:hAnsi="Arial" w:cs="Arial"/>
                      <w:sz w:val="20"/>
                      <w:szCs w:val="20"/>
                    </w:rPr>
                    <w:t>корпуса</w:t>
                  </w:r>
                  <w:r>
                    <w:rPr>
                      <w:rFonts w:ascii="Arial LatArm" w:hAnsi="Arial LatArm" w:cs="Calibri"/>
                      <w:sz w:val="20"/>
                      <w:szCs w:val="20"/>
                    </w:rPr>
                    <w:t xml:space="preserve"> 230</w:t>
                  </w:r>
                  <w:r>
                    <w:rPr>
                      <w:rFonts w:ascii="Arial" w:hAnsi="Arial" w:cs="Arial"/>
                      <w:sz w:val="20"/>
                      <w:szCs w:val="20"/>
                    </w:rPr>
                    <w:t>мм</w:t>
                  </w:r>
                  <w:r>
                    <w:rPr>
                      <w:rFonts w:ascii="Arial LatArm" w:hAnsi="Arial LatArm" w:cs="Calibri"/>
                      <w:sz w:val="20"/>
                      <w:szCs w:val="20"/>
                    </w:rPr>
                    <w:t>.</w:t>
                  </w:r>
                </w:p>
              </w:tc>
            </w:tr>
            <w:tr w:rsidR="00B624EA" w:rsidTr="00B624EA">
              <w:trPr>
                <w:trHeight w:val="1575"/>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B624EA" w:rsidRDefault="00B624EA">
                  <w:pPr>
                    <w:jc w:val="center"/>
                    <w:rPr>
                      <w:rFonts w:ascii="Arial LatArm" w:hAnsi="Arial LatArm" w:cs="Calibri"/>
                      <w:sz w:val="20"/>
                      <w:szCs w:val="20"/>
                    </w:rPr>
                  </w:pPr>
                  <w:r>
                    <w:rPr>
                      <w:rFonts w:ascii="Arial" w:hAnsi="Arial" w:cs="Arial"/>
                      <w:sz w:val="20"/>
                      <w:szCs w:val="20"/>
                    </w:rPr>
                    <w:t>Диаметр</w:t>
                  </w:r>
                  <w:r>
                    <w:rPr>
                      <w:rFonts w:ascii="Arial LatArm" w:hAnsi="Arial LatArm" w:cs="Calibri"/>
                      <w:sz w:val="20"/>
                      <w:szCs w:val="20"/>
                    </w:rPr>
                    <w:t xml:space="preserve"> </w:t>
                  </w:r>
                  <w:r>
                    <w:rPr>
                      <w:rFonts w:ascii="Arial" w:hAnsi="Arial" w:cs="Arial"/>
                      <w:sz w:val="20"/>
                      <w:szCs w:val="20"/>
                    </w:rPr>
                    <w:t>монтажного</w:t>
                  </w:r>
                  <w:r>
                    <w:rPr>
                      <w:rFonts w:ascii="Arial LatArm" w:hAnsi="Arial LatArm" w:cs="Calibri"/>
                      <w:sz w:val="20"/>
                      <w:szCs w:val="20"/>
                    </w:rPr>
                    <w:t xml:space="preserve"> </w:t>
                  </w:r>
                  <w:r>
                    <w:rPr>
                      <w:rFonts w:ascii="Arial" w:hAnsi="Arial" w:cs="Arial"/>
                      <w:sz w:val="20"/>
                      <w:szCs w:val="20"/>
                    </w:rPr>
                    <w:t>отверстия</w:t>
                  </w:r>
                  <w:r>
                    <w:rPr>
                      <w:rFonts w:ascii="Arial LatArm" w:hAnsi="Arial LatArm" w:cs="Calibri"/>
                      <w:sz w:val="20"/>
                      <w:szCs w:val="20"/>
                    </w:rPr>
                    <w:t xml:space="preserve"> 62-64</w:t>
                  </w:r>
                  <w:r>
                    <w:rPr>
                      <w:rFonts w:ascii="Arial" w:hAnsi="Arial" w:cs="Arial"/>
                      <w:sz w:val="20"/>
                      <w:szCs w:val="20"/>
                    </w:rPr>
                    <w:t>мм</w:t>
                  </w:r>
                  <w:r>
                    <w:rPr>
                      <w:rFonts w:ascii="Arial LatArm" w:hAnsi="Arial LatArm" w:cs="Calibri"/>
                      <w:sz w:val="20"/>
                      <w:szCs w:val="20"/>
                    </w:rPr>
                    <w:t xml:space="preserve">, </w:t>
                  </w:r>
                  <w:r>
                    <w:rPr>
                      <w:rFonts w:ascii="Arial" w:hAnsi="Arial" w:cs="Arial"/>
                      <w:sz w:val="20"/>
                      <w:szCs w:val="20"/>
                    </w:rPr>
                    <w:t>монтажная</w:t>
                  </w:r>
                  <w:r>
                    <w:rPr>
                      <w:rFonts w:ascii="Arial LatArm" w:hAnsi="Arial LatArm" w:cs="Calibri"/>
                      <w:sz w:val="20"/>
                      <w:szCs w:val="20"/>
                    </w:rPr>
                    <w:t xml:space="preserve"> </w:t>
                  </w:r>
                  <w:r>
                    <w:rPr>
                      <w:rFonts w:ascii="Arial" w:hAnsi="Arial" w:cs="Arial"/>
                      <w:sz w:val="20"/>
                      <w:szCs w:val="20"/>
                    </w:rPr>
                    <w:t>часть</w:t>
                  </w:r>
                  <w:r>
                    <w:rPr>
                      <w:rFonts w:ascii="Arial LatArm" w:hAnsi="Arial LatArm" w:cs="Calibri"/>
                      <w:sz w:val="20"/>
                      <w:szCs w:val="20"/>
                    </w:rPr>
                    <w:t xml:space="preserve"> </w:t>
                  </w:r>
                  <w:r>
                    <w:rPr>
                      <w:rFonts w:ascii="Arial" w:hAnsi="Arial" w:cs="Arial"/>
                      <w:sz w:val="20"/>
                      <w:szCs w:val="20"/>
                    </w:rPr>
                    <w:t>в</w:t>
                  </w:r>
                  <w:r>
                    <w:rPr>
                      <w:rFonts w:ascii="Arial LatArm" w:hAnsi="Arial LatArm" w:cs="Calibri"/>
                      <w:sz w:val="20"/>
                      <w:szCs w:val="20"/>
                    </w:rPr>
                    <w:t xml:space="preserve"> </w:t>
                  </w:r>
                  <w:r>
                    <w:rPr>
                      <w:rFonts w:ascii="Arial" w:hAnsi="Arial" w:cs="Arial"/>
                      <w:sz w:val="20"/>
                      <w:szCs w:val="20"/>
                    </w:rPr>
                    <w:t>виде</w:t>
                  </w:r>
                  <w:r>
                    <w:rPr>
                      <w:rFonts w:ascii="Arial LatArm" w:hAnsi="Arial LatArm" w:cs="Calibri"/>
                      <w:sz w:val="20"/>
                      <w:szCs w:val="20"/>
                    </w:rPr>
                    <w:t xml:space="preserve"> </w:t>
                  </w:r>
                  <w:r>
                    <w:rPr>
                      <w:rFonts w:ascii="Arial" w:hAnsi="Arial" w:cs="Arial"/>
                      <w:sz w:val="20"/>
                      <w:szCs w:val="20"/>
                    </w:rPr>
                    <w:t>трубы</w:t>
                  </w:r>
                  <w:r>
                    <w:rPr>
                      <w:rFonts w:ascii="Arial LatArm" w:hAnsi="Arial LatArm" w:cs="Calibri"/>
                      <w:sz w:val="20"/>
                      <w:szCs w:val="20"/>
                    </w:rPr>
                    <w:t>-</w:t>
                  </w:r>
                  <w:r>
                    <w:rPr>
                      <w:rFonts w:ascii="Arial" w:hAnsi="Arial" w:cs="Arial"/>
                      <w:sz w:val="20"/>
                      <w:szCs w:val="20"/>
                    </w:rPr>
                    <w:t>толщина</w:t>
                  </w:r>
                  <w:r>
                    <w:rPr>
                      <w:rFonts w:ascii="Arial LatArm" w:hAnsi="Arial LatArm" w:cs="Calibri"/>
                      <w:sz w:val="20"/>
                      <w:szCs w:val="20"/>
                    </w:rPr>
                    <w:t xml:space="preserve"> </w:t>
                  </w:r>
                  <w:r>
                    <w:rPr>
                      <w:rFonts w:ascii="Arial" w:hAnsi="Arial" w:cs="Arial"/>
                      <w:sz w:val="20"/>
                      <w:szCs w:val="20"/>
                    </w:rPr>
                    <w:t>стенки</w:t>
                  </w:r>
                  <w:r>
                    <w:rPr>
                      <w:rFonts w:ascii="Arial LatArm" w:hAnsi="Arial LatArm" w:cs="Calibri"/>
                      <w:sz w:val="20"/>
                      <w:szCs w:val="20"/>
                    </w:rPr>
                    <w:t xml:space="preserve"> </w:t>
                  </w:r>
                  <w:r>
                    <w:rPr>
                      <w:rFonts w:ascii="Arial" w:hAnsi="Arial" w:cs="Arial"/>
                      <w:sz w:val="20"/>
                      <w:szCs w:val="20"/>
                    </w:rPr>
                    <w:t>не</w:t>
                  </w:r>
                  <w:r>
                    <w:rPr>
                      <w:rFonts w:ascii="Arial LatArm" w:hAnsi="Arial LatArm" w:cs="Calibri"/>
                      <w:sz w:val="20"/>
                      <w:szCs w:val="20"/>
                    </w:rPr>
                    <w:t xml:space="preserve"> </w:t>
                  </w:r>
                  <w:r>
                    <w:rPr>
                      <w:rFonts w:ascii="Arial" w:hAnsi="Arial" w:cs="Arial"/>
                      <w:sz w:val="20"/>
                      <w:szCs w:val="20"/>
                    </w:rPr>
                    <w:t>менее</w:t>
                  </w:r>
                  <w:r>
                    <w:rPr>
                      <w:rFonts w:ascii="Arial LatArm" w:hAnsi="Arial LatArm" w:cs="Calibri"/>
                      <w:sz w:val="20"/>
                      <w:szCs w:val="20"/>
                    </w:rPr>
                    <w:t xml:space="preserve"> 7</w:t>
                  </w:r>
                  <w:r>
                    <w:rPr>
                      <w:rFonts w:ascii="Arial" w:hAnsi="Arial" w:cs="Arial"/>
                      <w:sz w:val="20"/>
                      <w:szCs w:val="20"/>
                    </w:rPr>
                    <w:t>мм</w:t>
                  </w:r>
                  <w:r>
                    <w:rPr>
                      <w:rFonts w:ascii="Arial LatArm" w:hAnsi="Arial LatArm" w:cs="Calibri"/>
                      <w:sz w:val="20"/>
                      <w:szCs w:val="20"/>
                    </w:rPr>
                    <w:t xml:space="preserve">,  </w:t>
                  </w:r>
                  <w:r>
                    <w:rPr>
                      <w:rFonts w:ascii="Arial" w:hAnsi="Arial" w:cs="Arial"/>
                      <w:sz w:val="20"/>
                      <w:szCs w:val="20"/>
                    </w:rPr>
                    <w:t>длиной</w:t>
                  </w:r>
                  <w:r>
                    <w:rPr>
                      <w:rFonts w:ascii="Arial LatArm" w:hAnsi="Arial LatArm" w:cs="Calibri"/>
                      <w:sz w:val="20"/>
                      <w:szCs w:val="20"/>
                    </w:rPr>
                    <w:t xml:space="preserve"> 75-105</w:t>
                  </w:r>
                  <w:r>
                    <w:rPr>
                      <w:rFonts w:ascii="Arial" w:hAnsi="Arial" w:cs="Arial"/>
                      <w:sz w:val="20"/>
                      <w:szCs w:val="20"/>
                    </w:rPr>
                    <w:t>мм</w:t>
                  </w:r>
                  <w:r>
                    <w:rPr>
                      <w:rFonts w:ascii="Arial LatArm" w:hAnsi="Arial LatArm" w:cs="Calibri"/>
                      <w:sz w:val="20"/>
                      <w:szCs w:val="20"/>
                    </w:rPr>
                    <w:t xml:space="preserve">, </w:t>
                  </w:r>
                  <w:r>
                    <w:rPr>
                      <w:rFonts w:ascii="Arial" w:hAnsi="Arial" w:cs="Arial"/>
                      <w:sz w:val="20"/>
                      <w:szCs w:val="20"/>
                    </w:rPr>
                    <w:t>крепление</w:t>
                  </w:r>
                  <w:r>
                    <w:rPr>
                      <w:rFonts w:ascii="Arial LatArm" w:hAnsi="Arial LatArm" w:cs="Calibri"/>
                      <w:sz w:val="20"/>
                      <w:szCs w:val="20"/>
                    </w:rPr>
                    <w:t xml:space="preserve"> </w:t>
                  </w:r>
                  <w:r>
                    <w:rPr>
                      <w:rFonts w:ascii="Arial" w:hAnsi="Arial" w:cs="Arial"/>
                      <w:sz w:val="20"/>
                      <w:szCs w:val="20"/>
                    </w:rPr>
                    <w:t>не</w:t>
                  </w:r>
                  <w:r>
                    <w:rPr>
                      <w:rFonts w:ascii="Arial LatArm" w:hAnsi="Arial LatArm" w:cs="Calibri"/>
                      <w:sz w:val="20"/>
                      <w:szCs w:val="20"/>
                    </w:rPr>
                    <w:t xml:space="preserve"> </w:t>
                  </w:r>
                  <w:r>
                    <w:rPr>
                      <w:rFonts w:ascii="Arial" w:hAnsi="Arial" w:cs="Arial"/>
                      <w:sz w:val="20"/>
                      <w:szCs w:val="20"/>
                    </w:rPr>
                    <w:t>менее</w:t>
                  </w:r>
                  <w:r>
                    <w:rPr>
                      <w:rFonts w:ascii="Arial LatArm" w:hAnsi="Arial LatArm" w:cs="Calibri"/>
                      <w:sz w:val="20"/>
                      <w:szCs w:val="20"/>
                    </w:rPr>
                    <w:t xml:space="preserve"> </w:t>
                  </w:r>
                  <w:r>
                    <w:rPr>
                      <w:rFonts w:ascii="Arial" w:hAnsi="Arial" w:cs="Arial"/>
                      <w:sz w:val="20"/>
                      <w:szCs w:val="20"/>
                    </w:rPr>
                    <w:t>двумя</w:t>
                  </w:r>
                  <w:r>
                    <w:rPr>
                      <w:rFonts w:ascii="Arial LatArm" w:hAnsi="Arial LatArm" w:cs="Calibri"/>
                      <w:sz w:val="20"/>
                      <w:szCs w:val="20"/>
                    </w:rPr>
                    <w:t xml:space="preserve"> </w:t>
                  </w:r>
                  <w:r>
                    <w:rPr>
                      <w:rFonts w:ascii="Arial" w:hAnsi="Arial" w:cs="Arial"/>
                      <w:sz w:val="20"/>
                      <w:szCs w:val="20"/>
                    </w:rPr>
                    <w:t>болтами</w:t>
                  </w:r>
                </w:p>
              </w:tc>
            </w:tr>
            <w:tr w:rsidR="00B624EA" w:rsidTr="00B624EA">
              <w:trPr>
                <w:trHeight w:val="795"/>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B624EA" w:rsidRDefault="00B624EA">
                  <w:pPr>
                    <w:jc w:val="center"/>
                    <w:rPr>
                      <w:rFonts w:ascii="Arial LatArm" w:hAnsi="Arial LatArm" w:cs="Calibri"/>
                      <w:sz w:val="20"/>
                      <w:szCs w:val="20"/>
                    </w:rPr>
                  </w:pPr>
                  <w:r>
                    <w:rPr>
                      <w:rFonts w:ascii="Arial" w:hAnsi="Arial" w:cs="Arial"/>
                      <w:sz w:val="20"/>
                      <w:szCs w:val="20"/>
                    </w:rPr>
                    <w:t>Работа</w:t>
                  </w:r>
                  <w:r>
                    <w:rPr>
                      <w:rFonts w:ascii="Arial LatArm" w:hAnsi="Arial LatArm" w:cs="Calibri"/>
                      <w:sz w:val="20"/>
                      <w:szCs w:val="20"/>
                    </w:rPr>
                    <w:t xml:space="preserve"> </w:t>
                  </w:r>
                  <w:r>
                    <w:rPr>
                      <w:rFonts w:ascii="Arial" w:hAnsi="Arial" w:cs="Arial"/>
                      <w:sz w:val="20"/>
                      <w:szCs w:val="20"/>
                    </w:rPr>
                    <w:t>не</w:t>
                  </w:r>
                  <w:r>
                    <w:rPr>
                      <w:rFonts w:ascii="Arial LatArm" w:hAnsi="Arial LatArm" w:cs="Calibri"/>
                      <w:sz w:val="20"/>
                      <w:szCs w:val="20"/>
                    </w:rPr>
                    <w:t xml:space="preserve"> </w:t>
                  </w:r>
                  <w:r>
                    <w:rPr>
                      <w:rFonts w:ascii="Arial" w:hAnsi="Arial" w:cs="Arial"/>
                      <w:sz w:val="20"/>
                      <w:szCs w:val="20"/>
                    </w:rPr>
                    <w:t>менее</w:t>
                  </w:r>
                  <w:r>
                    <w:rPr>
                      <w:rFonts w:ascii="Arial LatArm" w:hAnsi="Arial LatArm" w:cs="Calibri"/>
                      <w:sz w:val="20"/>
                      <w:szCs w:val="20"/>
                    </w:rPr>
                    <w:t xml:space="preserve"> -40 </w:t>
                  </w:r>
                  <w:r>
                    <w:rPr>
                      <w:rFonts w:ascii="Arial" w:hAnsi="Arial" w:cs="Arial"/>
                      <w:sz w:val="20"/>
                      <w:szCs w:val="20"/>
                    </w:rPr>
                    <w:t>до</w:t>
                  </w:r>
                  <w:r>
                    <w:rPr>
                      <w:rFonts w:ascii="Arial LatArm" w:hAnsi="Arial LatArm" w:cs="Calibri"/>
                      <w:sz w:val="20"/>
                      <w:szCs w:val="20"/>
                    </w:rPr>
                    <w:t xml:space="preserve"> +40 </w:t>
                  </w:r>
                  <w:r>
                    <w:rPr>
                      <w:rFonts w:ascii="Arial" w:hAnsi="Arial" w:cs="Arial"/>
                      <w:sz w:val="20"/>
                      <w:szCs w:val="20"/>
                    </w:rPr>
                    <w:t>при</w:t>
                  </w:r>
                  <w:r>
                    <w:rPr>
                      <w:rFonts w:ascii="Arial LatArm" w:hAnsi="Arial LatArm" w:cs="Calibri"/>
                      <w:sz w:val="20"/>
                      <w:szCs w:val="20"/>
                    </w:rPr>
                    <w:t xml:space="preserve"> </w:t>
                  </w:r>
                  <w:r>
                    <w:rPr>
                      <w:rFonts w:ascii="Arial" w:hAnsi="Arial" w:cs="Arial"/>
                      <w:sz w:val="20"/>
                      <w:szCs w:val="20"/>
                    </w:rPr>
                    <w:t>температуре</w:t>
                  </w:r>
                  <w:r>
                    <w:rPr>
                      <w:rFonts w:ascii="Arial LatArm" w:hAnsi="Arial LatArm" w:cs="Calibri"/>
                      <w:sz w:val="20"/>
                      <w:szCs w:val="20"/>
                    </w:rPr>
                    <w:t xml:space="preserve"> </w:t>
                  </w:r>
                  <w:r>
                    <w:rPr>
                      <w:rFonts w:ascii="Arial" w:hAnsi="Arial" w:cs="Arial"/>
                      <w:sz w:val="20"/>
                      <w:szCs w:val="20"/>
                    </w:rPr>
                    <w:t>окружающей</w:t>
                  </w:r>
                  <w:r>
                    <w:rPr>
                      <w:rFonts w:ascii="Arial LatArm" w:hAnsi="Arial LatArm" w:cs="Calibri"/>
                      <w:sz w:val="20"/>
                      <w:szCs w:val="20"/>
                    </w:rPr>
                    <w:t xml:space="preserve"> </w:t>
                  </w:r>
                  <w:r>
                    <w:rPr>
                      <w:rFonts w:ascii="Arial" w:hAnsi="Arial" w:cs="Arial"/>
                      <w:sz w:val="20"/>
                      <w:szCs w:val="20"/>
                    </w:rPr>
                    <w:t>среды</w:t>
                  </w:r>
                  <w:r>
                    <w:rPr>
                      <w:rFonts w:ascii="Arial LatArm" w:hAnsi="Arial LatArm" w:cs="Calibri"/>
                      <w:sz w:val="20"/>
                      <w:szCs w:val="20"/>
                    </w:rPr>
                    <w:t>.</w:t>
                  </w:r>
                </w:p>
              </w:tc>
            </w:tr>
            <w:tr w:rsidR="00B624EA" w:rsidTr="00B624EA">
              <w:trPr>
                <w:trHeight w:val="960"/>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B624EA" w:rsidRDefault="00B624EA">
                  <w:pPr>
                    <w:jc w:val="center"/>
                    <w:rPr>
                      <w:rFonts w:ascii="Arial LatArm" w:hAnsi="Arial LatArm" w:cs="Calibri"/>
                      <w:sz w:val="20"/>
                      <w:szCs w:val="20"/>
                    </w:rPr>
                  </w:pPr>
                  <w:r>
                    <w:rPr>
                      <w:rFonts w:ascii="Arial LatArm" w:hAnsi="Arial LatArm" w:cs="Calibri"/>
                      <w:sz w:val="20"/>
                      <w:szCs w:val="20"/>
                    </w:rPr>
                    <w:t xml:space="preserve"> </w:t>
                  </w:r>
                  <w:r>
                    <w:rPr>
                      <w:rFonts w:ascii="Arial" w:hAnsi="Arial" w:cs="Arial"/>
                      <w:sz w:val="20"/>
                      <w:szCs w:val="20"/>
                    </w:rPr>
                    <w:t>На</w:t>
                  </w:r>
                  <w:r>
                    <w:rPr>
                      <w:rFonts w:ascii="Arial LatArm" w:hAnsi="Arial LatArm" w:cs="Calibri"/>
                      <w:sz w:val="20"/>
                      <w:szCs w:val="20"/>
                    </w:rPr>
                    <w:t xml:space="preserve"> </w:t>
                  </w:r>
                  <w:r>
                    <w:rPr>
                      <w:rFonts w:ascii="Arial" w:hAnsi="Arial" w:cs="Arial"/>
                      <w:sz w:val="20"/>
                      <w:szCs w:val="20"/>
                    </w:rPr>
                    <w:t>светильнике</w:t>
                  </w:r>
                  <w:r>
                    <w:rPr>
                      <w:rFonts w:ascii="Arial LatArm" w:hAnsi="Arial LatArm" w:cs="Calibri"/>
                      <w:sz w:val="20"/>
                      <w:szCs w:val="20"/>
                    </w:rPr>
                    <w:t xml:space="preserve"> </w:t>
                  </w:r>
                  <w:r>
                    <w:rPr>
                      <w:rFonts w:ascii="Arial" w:hAnsi="Arial" w:cs="Arial"/>
                      <w:sz w:val="20"/>
                      <w:szCs w:val="20"/>
                    </w:rPr>
                    <w:t>лазерной</w:t>
                  </w:r>
                  <w:r>
                    <w:rPr>
                      <w:rFonts w:ascii="Arial LatArm" w:hAnsi="Arial LatArm" w:cs="Calibri"/>
                      <w:sz w:val="20"/>
                      <w:szCs w:val="20"/>
                    </w:rPr>
                    <w:t xml:space="preserve"> </w:t>
                  </w:r>
                  <w:r>
                    <w:rPr>
                      <w:rFonts w:ascii="Arial" w:hAnsi="Arial" w:cs="Arial"/>
                      <w:sz w:val="20"/>
                      <w:szCs w:val="20"/>
                    </w:rPr>
                    <w:t>гравировкой</w:t>
                  </w:r>
                  <w:r>
                    <w:rPr>
                      <w:rFonts w:ascii="Arial LatArm" w:hAnsi="Arial LatArm" w:cs="Calibri"/>
                      <w:sz w:val="20"/>
                      <w:szCs w:val="20"/>
                    </w:rPr>
                    <w:t xml:space="preserve"> </w:t>
                  </w:r>
                  <w:r>
                    <w:rPr>
                      <w:rFonts w:ascii="Arial" w:hAnsi="Arial" w:cs="Arial"/>
                      <w:sz w:val="20"/>
                      <w:szCs w:val="20"/>
                    </w:rPr>
                    <w:t>должно</w:t>
                  </w:r>
                  <w:r>
                    <w:rPr>
                      <w:rFonts w:ascii="Arial LatArm" w:hAnsi="Arial LatArm" w:cs="Calibri"/>
                      <w:sz w:val="20"/>
                      <w:szCs w:val="20"/>
                    </w:rPr>
                    <w:t xml:space="preserve"> </w:t>
                  </w:r>
                  <w:r>
                    <w:rPr>
                      <w:rFonts w:ascii="Arial" w:hAnsi="Arial" w:cs="Arial"/>
                      <w:sz w:val="20"/>
                      <w:szCs w:val="20"/>
                    </w:rPr>
                    <w:t>быть</w:t>
                  </w:r>
                  <w:r>
                    <w:rPr>
                      <w:rFonts w:ascii="Arial LatArm" w:hAnsi="Arial LatArm" w:cs="Calibri"/>
                      <w:sz w:val="20"/>
                      <w:szCs w:val="20"/>
                    </w:rPr>
                    <w:t xml:space="preserve"> </w:t>
                  </w:r>
                  <w:r>
                    <w:rPr>
                      <w:rFonts w:ascii="Arial" w:hAnsi="Arial" w:cs="Arial"/>
                      <w:sz w:val="20"/>
                      <w:szCs w:val="20"/>
                    </w:rPr>
                    <w:t>написано</w:t>
                  </w:r>
                  <w:r>
                    <w:rPr>
                      <w:rFonts w:ascii="Arial LatArm" w:hAnsi="Arial LatArm" w:cs="Calibri"/>
                      <w:sz w:val="20"/>
                      <w:szCs w:val="20"/>
                    </w:rPr>
                    <w:t xml:space="preserve"> </w:t>
                  </w:r>
                  <w:r>
                    <w:rPr>
                      <w:rFonts w:ascii="Arial" w:hAnsi="Arial" w:cs="Arial"/>
                      <w:sz w:val="20"/>
                      <w:szCs w:val="20"/>
                    </w:rPr>
                    <w:t>название</w:t>
                  </w:r>
                  <w:r>
                    <w:rPr>
                      <w:rFonts w:ascii="Arial LatArm" w:hAnsi="Arial LatArm" w:cs="Calibri"/>
                      <w:sz w:val="20"/>
                      <w:szCs w:val="20"/>
                    </w:rPr>
                    <w:t xml:space="preserve">  </w:t>
                  </w:r>
                  <w:r>
                    <w:rPr>
                      <w:rFonts w:ascii="Arial LatArm" w:hAnsi="Arial LatArm" w:cs="Calibri"/>
                      <w:b/>
                      <w:bCs/>
                      <w:sz w:val="20"/>
                      <w:szCs w:val="20"/>
                    </w:rPr>
                    <w:t>Yerqaghluys</w:t>
                  </w:r>
                  <w:r>
                    <w:rPr>
                      <w:rFonts w:ascii="Arial LatArm" w:hAnsi="Arial LatArm" w:cs="Calibri"/>
                      <w:sz w:val="20"/>
                      <w:szCs w:val="20"/>
                    </w:rPr>
                    <w:t xml:space="preserve">   .</w:t>
                  </w:r>
                </w:p>
              </w:tc>
            </w:tr>
            <w:tr w:rsidR="00B624EA" w:rsidTr="00B624EA">
              <w:trPr>
                <w:trHeight w:val="465"/>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B624EA" w:rsidRDefault="00B624EA">
                  <w:pPr>
                    <w:jc w:val="center"/>
                    <w:rPr>
                      <w:rFonts w:ascii="Arial LatArm" w:hAnsi="Arial LatArm" w:cs="Calibri"/>
                      <w:sz w:val="20"/>
                      <w:szCs w:val="20"/>
                    </w:rPr>
                  </w:pPr>
                  <w:r>
                    <w:rPr>
                      <w:rFonts w:ascii="Arial" w:hAnsi="Arial" w:cs="Arial"/>
                      <w:sz w:val="20"/>
                      <w:szCs w:val="20"/>
                    </w:rPr>
                    <w:t>Срок</w:t>
                  </w:r>
                  <w:r>
                    <w:rPr>
                      <w:rFonts w:ascii="Arial LatArm" w:hAnsi="Arial LatArm" w:cs="Calibri"/>
                      <w:sz w:val="20"/>
                      <w:szCs w:val="20"/>
                    </w:rPr>
                    <w:t xml:space="preserve"> </w:t>
                  </w:r>
                  <w:r>
                    <w:rPr>
                      <w:rFonts w:ascii="Arial" w:hAnsi="Arial" w:cs="Arial"/>
                      <w:sz w:val="20"/>
                      <w:szCs w:val="20"/>
                    </w:rPr>
                    <w:t>службы</w:t>
                  </w:r>
                  <w:r>
                    <w:rPr>
                      <w:rFonts w:ascii="Arial LatArm" w:hAnsi="Arial LatArm" w:cs="Calibri"/>
                      <w:sz w:val="20"/>
                      <w:szCs w:val="20"/>
                    </w:rPr>
                    <w:t>-</w:t>
                  </w:r>
                  <w:r>
                    <w:rPr>
                      <w:rFonts w:ascii="Arial" w:hAnsi="Arial" w:cs="Arial"/>
                      <w:sz w:val="20"/>
                      <w:szCs w:val="20"/>
                    </w:rPr>
                    <w:t>не</w:t>
                  </w:r>
                  <w:r>
                    <w:rPr>
                      <w:rFonts w:ascii="Arial LatArm" w:hAnsi="Arial LatArm" w:cs="Calibri"/>
                      <w:sz w:val="20"/>
                      <w:szCs w:val="20"/>
                    </w:rPr>
                    <w:t xml:space="preserve"> </w:t>
                  </w:r>
                  <w:r>
                    <w:rPr>
                      <w:rFonts w:ascii="Arial" w:hAnsi="Arial" w:cs="Arial"/>
                      <w:sz w:val="20"/>
                      <w:szCs w:val="20"/>
                    </w:rPr>
                    <w:t>менее</w:t>
                  </w:r>
                  <w:r>
                    <w:rPr>
                      <w:rFonts w:ascii="Arial LatArm" w:hAnsi="Arial LatArm" w:cs="Calibri"/>
                      <w:sz w:val="20"/>
                      <w:szCs w:val="20"/>
                    </w:rPr>
                    <w:t xml:space="preserve"> 20000 </w:t>
                  </w:r>
                  <w:r>
                    <w:rPr>
                      <w:rFonts w:ascii="Arial" w:hAnsi="Arial" w:cs="Arial"/>
                      <w:sz w:val="20"/>
                      <w:szCs w:val="20"/>
                    </w:rPr>
                    <w:t>часов</w:t>
                  </w:r>
                </w:p>
              </w:tc>
            </w:tr>
            <w:tr w:rsidR="00B624EA" w:rsidTr="00B624EA">
              <w:trPr>
                <w:trHeight w:val="675"/>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B624EA" w:rsidRDefault="00B624EA">
                  <w:pPr>
                    <w:jc w:val="center"/>
                    <w:rPr>
                      <w:rFonts w:ascii="Arial LatArm" w:hAnsi="Arial LatArm" w:cs="Calibri"/>
                      <w:b/>
                      <w:bCs/>
                      <w:sz w:val="20"/>
                      <w:szCs w:val="20"/>
                    </w:rPr>
                  </w:pPr>
                  <w:r>
                    <w:rPr>
                      <w:rFonts w:ascii="Arial" w:hAnsi="Arial" w:cs="Arial"/>
                      <w:b/>
                      <w:bCs/>
                      <w:sz w:val="20"/>
                      <w:szCs w:val="20"/>
                    </w:rPr>
                    <w:t>Гарантийный</w:t>
                  </w:r>
                  <w:r>
                    <w:rPr>
                      <w:rFonts w:ascii="Arial LatArm" w:hAnsi="Arial LatArm" w:cs="Calibri"/>
                      <w:b/>
                      <w:bCs/>
                      <w:sz w:val="20"/>
                      <w:szCs w:val="20"/>
                    </w:rPr>
                    <w:t xml:space="preserve"> </w:t>
                  </w:r>
                  <w:r>
                    <w:rPr>
                      <w:rFonts w:ascii="Arial" w:hAnsi="Arial" w:cs="Arial"/>
                      <w:b/>
                      <w:bCs/>
                      <w:sz w:val="20"/>
                      <w:szCs w:val="20"/>
                    </w:rPr>
                    <w:t>срок</w:t>
                  </w:r>
                  <w:r>
                    <w:rPr>
                      <w:rFonts w:ascii="Arial LatArm" w:hAnsi="Arial LatArm" w:cs="Calibri"/>
                      <w:b/>
                      <w:bCs/>
                      <w:sz w:val="20"/>
                      <w:szCs w:val="20"/>
                    </w:rPr>
                    <w:t xml:space="preserve"> </w:t>
                  </w:r>
                  <w:r>
                    <w:rPr>
                      <w:rFonts w:ascii="Arial" w:hAnsi="Arial" w:cs="Arial"/>
                      <w:b/>
                      <w:bCs/>
                      <w:sz w:val="20"/>
                      <w:szCs w:val="20"/>
                    </w:rPr>
                    <w:t>не</w:t>
                  </w:r>
                  <w:r>
                    <w:rPr>
                      <w:rFonts w:ascii="Arial LatArm" w:hAnsi="Arial LatArm" w:cs="Calibri"/>
                      <w:b/>
                      <w:bCs/>
                      <w:sz w:val="20"/>
                      <w:szCs w:val="20"/>
                    </w:rPr>
                    <w:t xml:space="preserve"> </w:t>
                  </w:r>
                  <w:r>
                    <w:rPr>
                      <w:rFonts w:ascii="Arial" w:hAnsi="Arial" w:cs="Arial"/>
                      <w:b/>
                      <w:bCs/>
                      <w:sz w:val="20"/>
                      <w:szCs w:val="20"/>
                    </w:rPr>
                    <w:t>менее</w:t>
                  </w:r>
                  <w:r>
                    <w:rPr>
                      <w:rFonts w:ascii="Arial LatArm" w:hAnsi="Arial LatArm" w:cs="Calibri"/>
                      <w:b/>
                      <w:bCs/>
                      <w:sz w:val="20"/>
                      <w:szCs w:val="20"/>
                    </w:rPr>
                    <w:t xml:space="preserve"> 3 </w:t>
                  </w:r>
                  <w:r>
                    <w:rPr>
                      <w:rFonts w:ascii="Arial" w:hAnsi="Arial" w:cs="Arial"/>
                      <w:b/>
                      <w:bCs/>
                      <w:sz w:val="20"/>
                      <w:szCs w:val="20"/>
                    </w:rPr>
                    <w:t>года</w:t>
                  </w:r>
                  <w:r>
                    <w:rPr>
                      <w:rFonts w:ascii="Arial LatArm" w:hAnsi="Arial LatArm" w:cs="Calibri"/>
                      <w:b/>
                      <w:bCs/>
                      <w:sz w:val="20"/>
                      <w:szCs w:val="20"/>
                    </w:rPr>
                    <w:t>.</w:t>
                  </w:r>
                </w:p>
              </w:tc>
            </w:tr>
            <w:tr w:rsidR="00B624EA" w:rsidTr="00B624EA">
              <w:trPr>
                <w:trHeight w:val="840"/>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B624EA" w:rsidRDefault="00B624EA">
                  <w:pPr>
                    <w:jc w:val="center"/>
                    <w:rPr>
                      <w:rFonts w:ascii="Arial LatArm" w:hAnsi="Arial LatArm" w:cs="Calibri"/>
                      <w:sz w:val="20"/>
                      <w:szCs w:val="20"/>
                    </w:rPr>
                  </w:pPr>
                  <w:r>
                    <w:rPr>
                      <w:rFonts w:ascii="Arial" w:hAnsi="Arial" w:cs="Arial"/>
                      <w:sz w:val="20"/>
                      <w:szCs w:val="20"/>
                    </w:rPr>
                    <w:lastRenderedPageBreak/>
                    <w:t>Неиспользованный</w:t>
                  </w:r>
                  <w:r>
                    <w:rPr>
                      <w:rFonts w:ascii="Arial LatArm" w:hAnsi="Arial LatArm" w:cs="Calibri"/>
                      <w:sz w:val="20"/>
                      <w:szCs w:val="20"/>
                    </w:rPr>
                    <w:t xml:space="preserve">, </w:t>
                  </w:r>
                  <w:r>
                    <w:rPr>
                      <w:rFonts w:ascii="Arial" w:hAnsi="Arial" w:cs="Arial"/>
                      <w:sz w:val="20"/>
                      <w:szCs w:val="20"/>
                    </w:rPr>
                    <w:t>произведен</w:t>
                  </w:r>
                  <w:r>
                    <w:rPr>
                      <w:rFonts w:ascii="Arial LatArm" w:hAnsi="Arial LatArm" w:cs="Calibri"/>
                      <w:sz w:val="20"/>
                      <w:szCs w:val="20"/>
                    </w:rPr>
                    <w:t xml:space="preserve"> </w:t>
                  </w:r>
                  <w:r>
                    <w:rPr>
                      <w:rFonts w:ascii="Arial" w:hAnsi="Arial" w:cs="Arial"/>
                      <w:sz w:val="20"/>
                      <w:szCs w:val="20"/>
                    </w:rPr>
                    <w:t>не</w:t>
                  </w:r>
                  <w:r>
                    <w:rPr>
                      <w:rFonts w:ascii="Arial LatArm" w:hAnsi="Arial LatArm" w:cs="Calibri"/>
                      <w:sz w:val="20"/>
                      <w:szCs w:val="20"/>
                    </w:rPr>
                    <w:t xml:space="preserve"> </w:t>
                  </w:r>
                  <w:r>
                    <w:rPr>
                      <w:rFonts w:ascii="Arial" w:hAnsi="Arial" w:cs="Arial"/>
                      <w:sz w:val="20"/>
                      <w:szCs w:val="20"/>
                    </w:rPr>
                    <w:t>раннее</w:t>
                  </w:r>
                  <w:r>
                    <w:rPr>
                      <w:rFonts w:ascii="Arial LatArm" w:hAnsi="Arial LatArm" w:cs="Calibri"/>
                      <w:sz w:val="20"/>
                      <w:szCs w:val="20"/>
                    </w:rPr>
                    <w:t xml:space="preserve"> 2020 </w:t>
                  </w:r>
                  <w:r>
                    <w:rPr>
                      <w:rFonts w:ascii="Arial" w:hAnsi="Arial" w:cs="Arial"/>
                      <w:sz w:val="20"/>
                      <w:szCs w:val="20"/>
                    </w:rPr>
                    <w:t>года</w:t>
                  </w:r>
                  <w:r>
                    <w:rPr>
                      <w:rFonts w:ascii="Arial LatArm" w:hAnsi="Arial LatArm" w:cs="Calibri"/>
                      <w:sz w:val="20"/>
                      <w:szCs w:val="20"/>
                    </w:rPr>
                    <w:t>.</w:t>
                  </w:r>
                </w:p>
              </w:tc>
            </w:tr>
            <w:tr w:rsidR="00B624EA" w:rsidTr="00B624EA">
              <w:trPr>
                <w:trHeight w:val="1785"/>
              </w:trPr>
              <w:tc>
                <w:tcPr>
                  <w:tcW w:w="3759" w:type="dxa"/>
                  <w:tcBorders>
                    <w:top w:val="nil"/>
                    <w:left w:val="single" w:sz="4" w:space="0" w:color="auto"/>
                    <w:bottom w:val="single" w:sz="4" w:space="0" w:color="auto"/>
                    <w:right w:val="single" w:sz="4" w:space="0" w:color="auto"/>
                  </w:tcBorders>
                  <w:shd w:val="clear" w:color="auto" w:fill="auto"/>
                  <w:vAlign w:val="center"/>
                  <w:hideMark/>
                </w:tcPr>
                <w:p w:rsidR="00B624EA" w:rsidRDefault="00B624EA">
                  <w:pPr>
                    <w:jc w:val="center"/>
                    <w:rPr>
                      <w:rFonts w:ascii="Arial LatArm" w:hAnsi="Arial LatArm" w:cs="Calibri"/>
                      <w:sz w:val="20"/>
                      <w:szCs w:val="20"/>
                    </w:rPr>
                  </w:pPr>
                  <w:r>
                    <w:rPr>
                      <w:rFonts w:ascii="Arial" w:hAnsi="Arial" w:cs="Arial"/>
                      <w:sz w:val="20"/>
                      <w:szCs w:val="20"/>
                    </w:rPr>
                    <w:t>В</w:t>
                  </w:r>
                  <w:r>
                    <w:rPr>
                      <w:rFonts w:ascii="Arial LatArm" w:hAnsi="Arial LatArm" w:cs="Calibri"/>
                      <w:sz w:val="20"/>
                      <w:szCs w:val="20"/>
                    </w:rPr>
                    <w:t xml:space="preserve"> </w:t>
                  </w:r>
                  <w:r>
                    <w:rPr>
                      <w:rFonts w:ascii="Arial" w:hAnsi="Arial" w:cs="Arial"/>
                      <w:sz w:val="20"/>
                      <w:szCs w:val="20"/>
                    </w:rPr>
                    <w:t>соответствии</w:t>
                  </w:r>
                  <w:r>
                    <w:rPr>
                      <w:rFonts w:ascii="Arial LatArm" w:hAnsi="Arial LatArm" w:cs="Calibri"/>
                      <w:sz w:val="20"/>
                      <w:szCs w:val="20"/>
                    </w:rPr>
                    <w:t xml:space="preserve"> </w:t>
                  </w:r>
                  <w:r>
                    <w:rPr>
                      <w:rFonts w:ascii="Arial" w:hAnsi="Arial" w:cs="Arial"/>
                      <w:sz w:val="20"/>
                      <w:szCs w:val="20"/>
                    </w:rPr>
                    <w:t>с</w:t>
                  </w:r>
                  <w:r>
                    <w:rPr>
                      <w:rFonts w:ascii="Arial LatArm" w:hAnsi="Arial LatArm" w:cs="Calibri"/>
                      <w:sz w:val="20"/>
                      <w:szCs w:val="20"/>
                    </w:rPr>
                    <w:t xml:space="preserve"> &lt;&lt;</w:t>
                  </w:r>
                  <w:r>
                    <w:rPr>
                      <w:rFonts w:ascii="Arial" w:hAnsi="Arial" w:cs="Arial"/>
                      <w:sz w:val="20"/>
                      <w:szCs w:val="20"/>
                    </w:rPr>
                    <w:t>техническим</w:t>
                  </w:r>
                  <w:r>
                    <w:rPr>
                      <w:rFonts w:ascii="Arial LatArm" w:hAnsi="Arial LatArm" w:cs="Calibri"/>
                      <w:sz w:val="20"/>
                      <w:szCs w:val="20"/>
                    </w:rPr>
                    <w:t xml:space="preserve"> </w:t>
                  </w:r>
                  <w:r>
                    <w:rPr>
                      <w:rFonts w:ascii="Arial" w:hAnsi="Arial" w:cs="Arial"/>
                      <w:sz w:val="20"/>
                      <w:szCs w:val="20"/>
                    </w:rPr>
                    <w:t>регламентом</w:t>
                  </w:r>
                  <w:r>
                    <w:rPr>
                      <w:rFonts w:ascii="Arial LatArm" w:hAnsi="Arial LatArm" w:cs="Calibri"/>
                      <w:sz w:val="20"/>
                      <w:szCs w:val="20"/>
                    </w:rPr>
                    <w:t xml:space="preserve"> </w:t>
                  </w:r>
                  <w:r>
                    <w:rPr>
                      <w:rFonts w:ascii="Arial" w:hAnsi="Arial" w:cs="Arial"/>
                      <w:sz w:val="20"/>
                      <w:szCs w:val="20"/>
                    </w:rPr>
                    <w:t>требований</w:t>
                  </w:r>
                  <w:r>
                    <w:rPr>
                      <w:rFonts w:ascii="Arial LatArm" w:hAnsi="Arial LatArm" w:cs="Calibri"/>
                      <w:sz w:val="20"/>
                      <w:szCs w:val="20"/>
                    </w:rPr>
                    <w:t xml:space="preserve"> </w:t>
                  </w:r>
                  <w:r>
                    <w:rPr>
                      <w:rFonts w:ascii="Arial" w:hAnsi="Arial" w:cs="Arial"/>
                      <w:sz w:val="20"/>
                      <w:szCs w:val="20"/>
                    </w:rPr>
                    <w:t>к</w:t>
                  </w:r>
                  <w:r>
                    <w:rPr>
                      <w:rFonts w:ascii="Arial LatArm" w:hAnsi="Arial LatArm" w:cs="Calibri"/>
                      <w:sz w:val="20"/>
                      <w:szCs w:val="20"/>
                    </w:rPr>
                    <w:t xml:space="preserve"> </w:t>
                  </w:r>
                  <w:r>
                    <w:rPr>
                      <w:rFonts w:ascii="Arial" w:hAnsi="Arial" w:cs="Arial"/>
                      <w:sz w:val="20"/>
                      <w:szCs w:val="20"/>
                    </w:rPr>
                    <w:t>низковольтному</w:t>
                  </w:r>
                  <w:r>
                    <w:rPr>
                      <w:rFonts w:ascii="Arial LatArm" w:hAnsi="Arial LatArm" w:cs="Calibri"/>
                      <w:sz w:val="20"/>
                      <w:szCs w:val="20"/>
                    </w:rPr>
                    <w:t xml:space="preserve"> </w:t>
                  </w:r>
                  <w:r>
                    <w:rPr>
                      <w:rFonts w:ascii="Arial" w:hAnsi="Arial" w:cs="Arial"/>
                      <w:sz w:val="20"/>
                      <w:szCs w:val="20"/>
                    </w:rPr>
                    <w:t>электрическому</w:t>
                  </w:r>
                  <w:r>
                    <w:rPr>
                      <w:rFonts w:ascii="Arial LatArm" w:hAnsi="Arial LatArm" w:cs="Calibri"/>
                      <w:sz w:val="20"/>
                      <w:szCs w:val="20"/>
                    </w:rPr>
                    <w:t xml:space="preserve"> </w:t>
                  </w:r>
                  <w:r>
                    <w:rPr>
                      <w:rFonts w:ascii="Arial" w:hAnsi="Arial" w:cs="Arial"/>
                      <w:sz w:val="20"/>
                      <w:szCs w:val="20"/>
                    </w:rPr>
                    <w:t>оборудованию</w:t>
                  </w:r>
                  <w:r>
                    <w:rPr>
                      <w:rFonts w:ascii="Arial LatArm" w:hAnsi="Arial LatArm" w:cs="Calibri"/>
                      <w:sz w:val="20"/>
                      <w:szCs w:val="20"/>
                    </w:rPr>
                    <w:t xml:space="preserve">&gt;&gt; </w:t>
                  </w:r>
                  <w:r>
                    <w:rPr>
                      <w:rFonts w:ascii="Arial" w:hAnsi="Arial" w:cs="Arial"/>
                      <w:sz w:val="20"/>
                      <w:szCs w:val="20"/>
                    </w:rPr>
                    <w:t>утвержденным</w:t>
                  </w:r>
                  <w:r>
                    <w:rPr>
                      <w:rFonts w:ascii="Arial LatArm" w:hAnsi="Arial LatArm" w:cs="Calibri"/>
                      <w:sz w:val="20"/>
                      <w:szCs w:val="20"/>
                    </w:rPr>
                    <w:t xml:space="preserve"> </w:t>
                  </w:r>
                  <w:r>
                    <w:rPr>
                      <w:rFonts w:ascii="Arial" w:hAnsi="Arial" w:cs="Arial"/>
                      <w:sz w:val="20"/>
                      <w:szCs w:val="20"/>
                    </w:rPr>
                    <w:t>постановлением</w:t>
                  </w:r>
                  <w:r>
                    <w:rPr>
                      <w:rFonts w:ascii="Arial LatArm" w:hAnsi="Arial LatArm" w:cs="Calibri"/>
                      <w:sz w:val="20"/>
                      <w:szCs w:val="20"/>
                    </w:rPr>
                    <w:t xml:space="preserve"> N 150 </w:t>
                  </w:r>
                  <w:r>
                    <w:rPr>
                      <w:rFonts w:ascii="Arial" w:hAnsi="Arial" w:cs="Arial"/>
                      <w:sz w:val="20"/>
                      <w:szCs w:val="20"/>
                    </w:rPr>
                    <w:t>правительства</w:t>
                  </w:r>
                  <w:r>
                    <w:rPr>
                      <w:rFonts w:ascii="Arial LatArm" w:hAnsi="Arial LatArm" w:cs="Calibri"/>
                      <w:sz w:val="20"/>
                      <w:szCs w:val="20"/>
                    </w:rPr>
                    <w:t xml:space="preserve"> </w:t>
                  </w:r>
                  <w:r>
                    <w:rPr>
                      <w:rFonts w:ascii="Arial" w:hAnsi="Arial" w:cs="Arial"/>
                      <w:sz w:val="20"/>
                      <w:szCs w:val="20"/>
                    </w:rPr>
                    <w:t>РА</w:t>
                  </w:r>
                  <w:r>
                    <w:rPr>
                      <w:rFonts w:ascii="Arial LatArm" w:hAnsi="Arial LatArm" w:cs="Calibri"/>
                      <w:sz w:val="20"/>
                      <w:szCs w:val="20"/>
                    </w:rPr>
                    <w:t xml:space="preserve"> </w:t>
                  </w:r>
                  <w:r>
                    <w:rPr>
                      <w:rFonts w:ascii="Arial" w:hAnsi="Arial" w:cs="Arial"/>
                      <w:sz w:val="20"/>
                      <w:szCs w:val="20"/>
                    </w:rPr>
                    <w:t>от</w:t>
                  </w:r>
                  <w:r>
                    <w:rPr>
                      <w:rFonts w:ascii="Arial LatArm" w:hAnsi="Arial LatArm" w:cs="Calibri"/>
                      <w:sz w:val="20"/>
                      <w:szCs w:val="20"/>
                    </w:rPr>
                    <w:t xml:space="preserve"> 3 </w:t>
                  </w:r>
                  <w:r>
                    <w:rPr>
                      <w:rFonts w:ascii="Arial" w:hAnsi="Arial" w:cs="Arial"/>
                      <w:sz w:val="20"/>
                      <w:szCs w:val="20"/>
                    </w:rPr>
                    <w:t>февраля</w:t>
                  </w:r>
                  <w:r>
                    <w:rPr>
                      <w:rFonts w:ascii="Arial LatArm" w:hAnsi="Arial LatArm" w:cs="Calibri"/>
                      <w:sz w:val="20"/>
                      <w:szCs w:val="20"/>
                    </w:rPr>
                    <w:t xml:space="preserve"> 2005 </w:t>
                  </w:r>
                  <w:r>
                    <w:rPr>
                      <w:rFonts w:ascii="Arial" w:hAnsi="Arial" w:cs="Arial"/>
                      <w:sz w:val="20"/>
                      <w:szCs w:val="20"/>
                    </w:rPr>
                    <w:t>года</w:t>
                  </w:r>
                  <w:r>
                    <w:rPr>
                      <w:rFonts w:ascii="Arial LatArm" w:hAnsi="Arial LatArm" w:cs="Calibri"/>
                      <w:sz w:val="20"/>
                      <w:szCs w:val="20"/>
                    </w:rPr>
                    <w:t>,</w:t>
                  </w:r>
                </w:p>
              </w:tc>
            </w:tr>
          </w:tbl>
          <w:p w:rsidR="00FA7358" w:rsidRPr="007D7B0A" w:rsidRDefault="00FA7358" w:rsidP="00C63164">
            <w:pPr>
              <w:rPr>
                <w:rFonts w:ascii="Calibri" w:hAnsi="Calibri" w:cs="Calibri"/>
                <w:color w:val="000000"/>
                <w:sz w:val="22"/>
              </w:rPr>
            </w:pPr>
          </w:p>
        </w:tc>
        <w:tc>
          <w:tcPr>
            <w:tcW w:w="1239" w:type="dxa"/>
            <w:vAlign w:val="center"/>
          </w:tcPr>
          <w:p w:rsidR="00FA7358" w:rsidRPr="00141322" w:rsidRDefault="00FA7358" w:rsidP="00C63164">
            <w:pPr>
              <w:widowControl w:val="0"/>
              <w:spacing w:after="120"/>
              <w:jc w:val="center"/>
              <w:rPr>
                <w:rFonts w:ascii="GHEA Grapalat" w:hAnsi="GHEA Grapalat"/>
                <w:sz w:val="26"/>
                <w:szCs w:val="20"/>
                <w:lang w:val="en-US"/>
              </w:rPr>
            </w:pPr>
            <w:proofErr w:type="spellStart"/>
            <w:r w:rsidRPr="00141322">
              <w:rPr>
                <w:rFonts w:ascii="GHEA Grapalat" w:hAnsi="GHEA Grapalat"/>
                <w:sz w:val="26"/>
                <w:szCs w:val="20"/>
                <w:lang w:val="en-US"/>
              </w:rPr>
              <w:lastRenderedPageBreak/>
              <w:t>штука</w:t>
            </w:r>
            <w:proofErr w:type="spellEnd"/>
          </w:p>
        </w:tc>
        <w:tc>
          <w:tcPr>
            <w:tcW w:w="1715" w:type="dxa"/>
            <w:vAlign w:val="center"/>
          </w:tcPr>
          <w:p w:rsidR="00FA7358" w:rsidRPr="00576215" w:rsidRDefault="00FA7358" w:rsidP="00C63164">
            <w:pPr>
              <w:widowControl w:val="0"/>
              <w:spacing w:after="120"/>
              <w:jc w:val="center"/>
              <w:rPr>
                <w:rFonts w:ascii="GHEA Grapalat" w:hAnsi="GHEA Grapalat"/>
                <w:sz w:val="16"/>
                <w:szCs w:val="20"/>
              </w:rPr>
            </w:pPr>
          </w:p>
        </w:tc>
        <w:tc>
          <w:tcPr>
            <w:tcW w:w="1620" w:type="dxa"/>
            <w:vAlign w:val="center"/>
          </w:tcPr>
          <w:p w:rsidR="00FA7358" w:rsidRPr="0057562E" w:rsidRDefault="00FA7358" w:rsidP="00C63164">
            <w:pPr>
              <w:widowControl w:val="0"/>
              <w:spacing w:after="120"/>
              <w:jc w:val="center"/>
              <w:rPr>
                <w:rFonts w:ascii="GHEA Grapalat" w:hAnsi="GHEA Grapalat"/>
                <w:sz w:val="16"/>
                <w:szCs w:val="20"/>
                <w:lang w:val="en-US"/>
              </w:rPr>
            </w:pPr>
          </w:p>
        </w:tc>
        <w:tc>
          <w:tcPr>
            <w:tcW w:w="1314" w:type="dxa"/>
            <w:vAlign w:val="center"/>
          </w:tcPr>
          <w:p w:rsidR="00FA7358" w:rsidRPr="00F32F07" w:rsidRDefault="008830D2" w:rsidP="00C63164">
            <w:pPr>
              <w:jc w:val="center"/>
              <w:rPr>
                <w:rFonts w:ascii="Arial LatArm" w:hAnsi="Arial LatArm" w:cs="Arial"/>
                <w:lang w:val="en-US"/>
              </w:rPr>
            </w:pPr>
            <w:r>
              <w:rPr>
                <w:rFonts w:ascii="Arial LatArm" w:hAnsi="Arial LatArm" w:cs="Arial"/>
                <w:lang w:val="en-US"/>
              </w:rPr>
              <w:t>7</w:t>
            </w:r>
            <w:r w:rsidR="00BC699F">
              <w:rPr>
                <w:rFonts w:ascii="Arial LatArm" w:hAnsi="Arial LatArm" w:cs="Arial"/>
                <w:lang w:val="en-US"/>
              </w:rPr>
              <w:t>00</w:t>
            </w:r>
          </w:p>
        </w:tc>
      </w:tr>
      <w:tr w:rsidR="00FA7358" w:rsidRPr="00576215" w:rsidTr="00C63164">
        <w:trPr>
          <w:trHeight w:val="391"/>
          <w:jc w:val="center"/>
        </w:trPr>
        <w:tc>
          <w:tcPr>
            <w:tcW w:w="9169" w:type="dxa"/>
            <w:gridSpan w:val="6"/>
          </w:tcPr>
          <w:p w:rsidR="00FA7358" w:rsidRPr="00087BEA" w:rsidRDefault="00FA7358" w:rsidP="00C63164">
            <w:pPr>
              <w:widowControl w:val="0"/>
              <w:spacing w:after="120"/>
              <w:rPr>
                <w:rFonts w:ascii="GHEA Grapalat" w:hAnsi="GHEA Grapalat"/>
                <w:b/>
                <w:sz w:val="16"/>
                <w:szCs w:val="20"/>
              </w:rPr>
            </w:pPr>
            <w:r w:rsidRPr="00087BEA">
              <w:rPr>
                <w:rFonts w:ascii="GHEA Grapalat" w:hAnsi="GHEA Grapalat"/>
                <w:b/>
                <w:szCs w:val="20"/>
              </w:rPr>
              <w:lastRenderedPageBreak/>
              <w:t>Всего</w:t>
            </w:r>
          </w:p>
        </w:tc>
        <w:tc>
          <w:tcPr>
            <w:tcW w:w="1239" w:type="dxa"/>
          </w:tcPr>
          <w:p w:rsidR="00FA7358" w:rsidRPr="00576215" w:rsidRDefault="00FA7358" w:rsidP="00C63164">
            <w:pPr>
              <w:widowControl w:val="0"/>
              <w:spacing w:after="120"/>
              <w:jc w:val="center"/>
              <w:rPr>
                <w:rFonts w:ascii="GHEA Grapalat" w:hAnsi="GHEA Grapalat"/>
                <w:sz w:val="16"/>
                <w:szCs w:val="20"/>
              </w:rPr>
            </w:pPr>
          </w:p>
        </w:tc>
        <w:tc>
          <w:tcPr>
            <w:tcW w:w="1715" w:type="dxa"/>
          </w:tcPr>
          <w:p w:rsidR="00FA7358" w:rsidRPr="00576215" w:rsidRDefault="00FA7358" w:rsidP="00C63164">
            <w:pPr>
              <w:widowControl w:val="0"/>
              <w:spacing w:after="120"/>
              <w:jc w:val="center"/>
              <w:rPr>
                <w:rFonts w:ascii="GHEA Grapalat" w:hAnsi="GHEA Grapalat"/>
                <w:sz w:val="16"/>
                <w:szCs w:val="20"/>
              </w:rPr>
            </w:pPr>
          </w:p>
        </w:tc>
        <w:tc>
          <w:tcPr>
            <w:tcW w:w="1620" w:type="dxa"/>
          </w:tcPr>
          <w:p w:rsidR="00FA7358" w:rsidRPr="00576215" w:rsidRDefault="00FA7358" w:rsidP="00C63164">
            <w:pPr>
              <w:widowControl w:val="0"/>
              <w:spacing w:after="120"/>
              <w:jc w:val="center"/>
              <w:rPr>
                <w:rFonts w:ascii="GHEA Grapalat" w:hAnsi="GHEA Grapalat"/>
                <w:sz w:val="16"/>
                <w:szCs w:val="20"/>
              </w:rPr>
            </w:pPr>
          </w:p>
        </w:tc>
        <w:tc>
          <w:tcPr>
            <w:tcW w:w="1314" w:type="dxa"/>
          </w:tcPr>
          <w:p w:rsidR="00FA7358" w:rsidRPr="00576215" w:rsidRDefault="00FA7358" w:rsidP="00C63164">
            <w:pPr>
              <w:widowControl w:val="0"/>
              <w:spacing w:after="120"/>
              <w:jc w:val="center"/>
              <w:rPr>
                <w:rFonts w:ascii="GHEA Grapalat" w:hAnsi="GHEA Grapalat"/>
                <w:sz w:val="16"/>
                <w:szCs w:val="20"/>
              </w:rPr>
            </w:pPr>
          </w:p>
        </w:tc>
      </w:tr>
      <w:tr w:rsidR="00FA7358" w:rsidRPr="00576215" w:rsidTr="00C63164">
        <w:trPr>
          <w:trHeight w:val="1130"/>
          <w:jc w:val="center"/>
        </w:trPr>
        <w:tc>
          <w:tcPr>
            <w:tcW w:w="2401" w:type="dxa"/>
            <w:gridSpan w:val="2"/>
            <w:vMerge w:val="restart"/>
            <w:vAlign w:val="center"/>
          </w:tcPr>
          <w:p w:rsidR="00FA7358" w:rsidRPr="007968B5" w:rsidRDefault="00FA7358" w:rsidP="00C63164">
            <w:pPr>
              <w:widowControl w:val="0"/>
              <w:spacing w:after="120"/>
              <w:jc w:val="center"/>
              <w:rPr>
                <w:rFonts w:ascii="GHEA Grapalat" w:hAnsi="GHEA Grapalat"/>
                <w:sz w:val="16"/>
                <w:szCs w:val="20"/>
                <w:lang w:val="en-US"/>
              </w:rPr>
            </w:pPr>
            <w:r w:rsidRPr="001A6BDF">
              <w:rPr>
                <w:rFonts w:ascii="GHEA Grapalat" w:hAnsi="GHEA Grapalat"/>
                <w:szCs w:val="20"/>
              </w:rPr>
              <w:t>Общие условия постав</w:t>
            </w:r>
            <w:proofErr w:type="spellStart"/>
            <w:r w:rsidRPr="001A6BDF">
              <w:rPr>
                <w:rFonts w:ascii="GHEA Grapalat" w:hAnsi="GHEA Grapalat"/>
                <w:szCs w:val="20"/>
                <w:lang w:val="en-US"/>
              </w:rPr>
              <w:t>ки</w:t>
            </w:r>
            <w:proofErr w:type="spellEnd"/>
          </w:p>
        </w:tc>
        <w:tc>
          <w:tcPr>
            <w:tcW w:w="12656" w:type="dxa"/>
            <w:gridSpan w:val="8"/>
            <w:vAlign w:val="center"/>
          </w:tcPr>
          <w:p w:rsidR="00FA7358" w:rsidRPr="00C90F08" w:rsidRDefault="00FA7358" w:rsidP="00C63164">
            <w:pPr>
              <w:widowControl w:val="0"/>
              <w:spacing w:after="120"/>
              <w:rPr>
                <w:rFonts w:ascii="Arial LatArm" w:hAnsi="Arial LatArm"/>
              </w:rPr>
            </w:pPr>
            <w:r w:rsidRPr="00683513">
              <w:rPr>
                <w:rFonts w:ascii="Arial" w:hAnsi="Arial" w:cs="Arial"/>
                <w:b/>
              </w:rPr>
              <w:t>Адрес</w:t>
            </w:r>
            <w:r w:rsidRPr="00683513">
              <w:rPr>
                <w:rFonts w:ascii="Arial LatArm" w:hAnsi="Arial LatArm"/>
                <w:b/>
              </w:rPr>
              <w:t xml:space="preserve"> </w:t>
            </w:r>
            <w:r w:rsidRPr="00683513">
              <w:rPr>
                <w:rFonts w:ascii="Arial" w:hAnsi="Arial" w:cs="Arial"/>
                <w:b/>
              </w:rPr>
              <w:t>доставки</w:t>
            </w:r>
            <w:r w:rsidRPr="00683513">
              <w:rPr>
                <w:rFonts w:ascii="Arial LatArm" w:hAnsi="Arial LatArm"/>
                <w:b/>
              </w:rPr>
              <w:t xml:space="preserve"> </w:t>
            </w:r>
            <w:r w:rsidRPr="00683513">
              <w:rPr>
                <w:rFonts w:ascii="Arial" w:hAnsi="Arial" w:cs="Arial"/>
                <w:b/>
              </w:rPr>
              <w:t>товара</w:t>
            </w:r>
            <w:r w:rsidRPr="00683513">
              <w:rPr>
                <w:rFonts w:ascii="Arial LatArm" w:hAnsi="Arial LatArm"/>
              </w:rPr>
              <w:t xml:space="preserve">, </w:t>
            </w:r>
            <w:r>
              <w:rPr>
                <w:rFonts w:ascii="Arial" w:hAnsi="Arial" w:cs="Arial"/>
              </w:rPr>
              <w:t xml:space="preserve">РА, </w:t>
            </w:r>
            <w:r w:rsidRPr="00683513">
              <w:rPr>
                <w:rFonts w:ascii="Arial" w:hAnsi="Arial" w:cs="Arial"/>
              </w:rPr>
              <w:t>г. Ереван</w:t>
            </w:r>
            <w:r w:rsidRPr="00683513">
              <w:rPr>
                <w:rFonts w:ascii="Arial LatArm" w:hAnsi="Arial LatArm"/>
              </w:rPr>
              <w:t xml:space="preserve">, </w:t>
            </w:r>
            <w:r w:rsidRPr="00C90F08">
              <w:rPr>
                <w:rFonts w:ascii="Arial" w:hAnsi="Arial" w:cs="Arial"/>
              </w:rPr>
              <w:t>у</w:t>
            </w:r>
            <w:r w:rsidRPr="00683513">
              <w:rPr>
                <w:rFonts w:ascii="Arial" w:hAnsi="Arial" w:cs="Arial"/>
              </w:rPr>
              <w:t>л. Масис</w:t>
            </w:r>
            <w:r w:rsidRPr="00C90F08">
              <w:rPr>
                <w:rFonts w:ascii="Arial" w:hAnsi="Arial" w:cs="Arial"/>
              </w:rPr>
              <w:t>а</w:t>
            </w:r>
            <w:r w:rsidRPr="00683513">
              <w:rPr>
                <w:rFonts w:ascii="Arial LatArm" w:hAnsi="Arial LatArm"/>
              </w:rPr>
              <w:t xml:space="preserve"> 102, </w:t>
            </w:r>
          </w:p>
          <w:p w:rsidR="00FA7358" w:rsidRPr="00C90F08" w:rsidRDefault="00FA7358" w:rsidP="00C63164">
            <w:pPr>
              <w:widowControl w:val="0"/>
              <w:spacing w:after="120"/>
              <w:rPr>
                <w:rFonts w:ascii="Sylfaen" w:hAnsi="Sylfaen"/>
              </w:rPr>
            </w:pPr>
            <w:r w:rsidRPr="00C90F08">
              <w:rPr>
                <w:rFonts w:ascii="Arial" w:hAnsi="Arial" w:cs="Arial"/>
              </w:rPr>
              <w:t>Д</w:t>
            </w:r>
            <w:r w:rsidRPr="00683513">
              <w:rPr>
                <w:rFonts w:ascii="Arial" w:hAnsi="Arial" w:cs="Arial"/>
              </w:rPr>
              <w:t>оставк</w:t>
            </w:r>
            <w:r w:rsidRPr="00C90F08">
              <w:rPr>
                <w:rFonts w:ascii="Arial" w:hAnsi="Arial" w:cs="Arial"/>
              </w:rPr>
              <w:t>а</w:t>
            </w:r>
            <w:r w:rsidRPr="00683513">
              <w:rPr>
                <w:rFonts w:ascii="Arial LatArm" w:hAnsi="Arial LatArm"/>
              </w:rPr>
              <w:t xml:space="preserve"> </w:t>
            </w:r>
            <w:r w:rsidRPr="00683513">
              <w:rPr>
                <w:rFonts w:ascii="Arial" w:hAnsi="Arial" w:cs="Arial"/>
              </w:rPr>
              <w:t>товара</w:t>
            </w:r>
            <w:r w:rsidRPr="00C90F08">
              <w:rPr>
                <w:rFonts w:ascii="Arial" w:hAnsi="Arial" w:cs="Arial"/>
              </w:rPr>
              <w:t>, а также</w:t>
            </w:r>
            <w:r w:rsidRPr="00683513">
              <w:rPr>
                <w:rFonts w:ascii="Arial LatArm" w:hAnsi="Arial LatArm"/>
              </w:rPr>
              <w:t xml:space="preserve"> </w:t>
            </w:r>
            <w:r w:rsidRPr="00683513">
              <w:rPr>
                <w:rFonts w:ascii="Arial" w:hAnsi="Arial" w:cs="Arial"/>
              </w:rPr>
              <w:t>разгрузочные</w:t>
            </w:r>
            <w:r w:rsidRPr="00683513">
              <w:rPr>
                <w:rFonts w:ascii="Arial LatArm" w:hAnsi="Arial LatArm"/>
              </w:rPr>
              <w:t xml:space="preserve"> </w:t>
            </w:r>
            <w:r w:rsidRPr="00683513">
              <w:rPr>
                <w:rFonts w:ascii="Arial" w:hAnsi="Arial" w:cs="Arial"/>
              </w:rPr>
              <w:t>работы на склад</w:t>
            </w:r>
            <w:r w:rsidRPr="000D6FF5">
              <w:rPr>
                <w:rFonts w:ascii="Arial" w:hAnsi="Arial" w:cs="Arial"/>
              </w:rPr>
              <w:t>е</w:t>
            </w:r>
            <w:r w:rsidRPr="00683513">
              <w:rPr>
                <w:rFonts w:ascii="Arial LatArm" w:hAnsi="Arial LatArm"/>
              </w:rPr>
              <w:t xml:space="preserve"> </w:t>
            </w:r>
            <w:r>
              <w:rPr>
                <w:rFonts w:ascii="Arial" w:hAnsi="Arial" w:cs="Arial"/>
              </w:rPr>
              <w:t>П</w:t>
            </w:r>
            <w:r w:rsidRPr="00683513">
              <w:rPr>
                <w:rFonts w:ascii="Arial" w:hAnsi="Arial" w:cs="Arial"/>
              </w:rPr>
              <w:t>окупателя</w:t>
            </w:r>
            <w:r w:rsidRPr="00C90F08">
              <w:rPr>
                <w:rFonts w:ascii="Arial" w:hAnsi="Arial" w:cs="Arial"/>
              </w:rPr>
              <w:t>,</w:t>
            </w:r>
            <w:r w:rsidRPr="00683513">
              <w:rPr>
                <w:rFonts w:ascii="Arial LatArm" w:hAnsi="Arial LatArm"/>
              </w:rPr>
              <w:t xml:space="preserve"> </w:t>
            </w:r>
            <w:r w:rsidRPr="00683513">
              <w:rPr>
                <w:rFonts w:ascii="Arial" w:hAnsi="Arial" w:cs="Arial"/>
              </w:rPr>
              <w:t>осуществляется</w:t>
            </w:r>
            <w:r w:rsidRPr="00683513">
              <w:rPr>
                <w:rFonts w:ascii="Arial LatArm" w:hAnsi="Arial LatArm"/>
              </w:rPr>
              <w:t xml:space="preserve"> </w:t>
            </w:r>
            <w:r w:rsidRPr="00683513">
              <w:rPr>
                <w:rFonts w:ascii="Arial" w:hAnsi="Arial" w:cs="Arial"/>
              </w:rPr>
              <w:t>усилиями</w:t>
            </w:r>
            <w:r w:rsidRPr="00683513">
              <w:rPr>
                <w:rFonts w:ascii="Arial LatArm" w:hAnsi="Arial LatArm"/>
              </w:rPr>
              <w:t xml:space="preserve"> </w:t>
            </w:r>
            <w:r w:rsidRPr="00683513">
              <w:rPr>
                <w:rFonts w:ascii="Arial" w:hAnsi="Arial" w:cs="Arial"/>
              </w:rPr>
              <w:t>Продавца</w:t>
            </w:r>
            <w:r w:rsidRPr="00683513">
              <w:rPr>
                <w:rFonts w:ascii="Arial LatArm" w:hAnsi="Arial LatArm"/>
              </w:rPr>
              <w:t>.</w:t>
            </w:r>
          </w:p>
        </w:tc>
      </w:tr>
      <w:tr w:rsidR="00FA7358" w:rsidRPr="00576215" w:rsidTr="008010E4">
        <w:trPr>
          <w:trHeight w:val="1407"/>
          <w:jc w:val="center"/>
        </w:trPr>
        <w:tc>
          <w:tcPr>
            <w:tcW w:w="2401" w:type="dxa"/>
            <w:gridSpan w:val="2"/>
            <w:vMerge/>
            <w:vAlign w:val="center"/>
          </w:tcPr>
          <w:p w:rsidR="00FA7358" w:rsidRPr="007968B5" w:rsidRDefault="00FA7358" w:rsidP="00C63164">
            <w:pPr>
              <w:widowControl w:val="0"/>
              <w:spacing w:after="120"/>
              <w:jc w:val="center"/>
              <w:rPr>
                <w:rFonts w:ascii="GHEA Grapalat" w:hAnsi="GHEA Grapalat"/>
                <w:sz w:val="22"/>
                <w:szCs w:val="20"/>
              </w:rPr>
            </w:pPr>
          </w:p>
        </w:tc>
        <w:tc>
          <w:tcPr>
            <w:tcW w:w="12656" w:type="dxa"/>
            <w:gridSpan w:val="8"/>
            <w:vAlign w:val="center"/>
          </w:tcPr>
          <w:p w:rsidR="00FA7358" w:rsidRPr="00C90F08" w:rsidRDefault="00FA7358" w:rsidP="00C63164">
            <w:pPr>
              <w:widowControl w:val="0"/>
              <w:jc w:val="both"/>
              <w:rPr>
                <w:rFonts w:ascii="Arial" w:hAnsi="Arial" w:cs="Arial"/>
              </w:rPr>
            </w:pPr>
            <w:r w:rsidRPr="00C90F08">
              <w:rPr>
                <w:rFonts w:ascii="Arial" w:hAnsi="Arial" w:cs="Arial"/>
                <w:b/>
              </w:rPr>
              <w:t>Количество и сроки поставки</w:t>
            </w:r>
            <w:r w:rsidRPr="00C90F08">
              <w:rPr>
                <w:rFonts w:ascii="Arial" w:hAnsi="Arial" w:cs="Arial"/>
              </w:rPr>
              <w:t xml:space="preserve">  Согласно пунктов  8.1 и 1.</w:t>
            </w:r>
            <w:r w:rsidRPr="00EA51A2">
              <w:rPr>
                <w:rFonts w:ascii="Arial" w:hAnsi="Arial" w:cs="Arial"/>
              </w:rPr>
              <w:t>5</w:t>
            </w:r>
            <w:r w:rsidRPr="00C90F08">
              <w:rPr>
                <w:rFonts w:ascii="Arial" w:hAnsi="Arial" w:cs="Arial"/>
              </w:rPr>
              <w:t xml:space="preserve"> данного договора и Покупатель заказ на поставку товара Продавцу дает в устной или письменной форме, путем отправки заявки на </w:t>
            </w:r>
            <w:r w:rsidRPr="005E2099">
              <w:rPr>
                <w:rFonts w:ascii="Arial" w:hAnsi="Arial" w:cs="Arial"/>
                <w:lang w:val="en-US"/>
              </w:rPr>
              <w:t>E</w:t>
            </w:r>
            <w:r w:rsidRPr="00C90F08">
              <w:rPr>
                <w:rFonts w:ascii="Arial" w:hAnsi="Arial" w:cs="Arial"/>
              </w:rPr>
              <w:t>-</w:t>
            </w:r>
            <w:r w:rsidRPr="005E2099">
              <w:rPr>
                <w:rFonts w:ascii="Arial" w:hAnsi="Arial" w:cs="Arial"/>
                <w:lang w:val="en-US"/>
              </w:rPr>
              <w:t>mail</w:t>
            </w:r>
            <w:r w:rsidRPr="00C90F08">
              <w:rPr>
                <w:rFonts w:ascii="Arial" w:hAnsi="Arial" w:cs="Arial"/>
              </w:rPr>
              <w:t>, указанный в Договоре Продавцом.</w:t>
            </w:r>
          </w:p>
        </w:tc>
      </w:tr>
      <w:tr w:rsidR="00FA7358" w:rsidRPr="00576215" w:rsidTr="00C63164">
        <w:trPr>
          <w:trHeight w:val="894"/>
          <w:jc w:val="center"/>
        </w:trPr>
        <w:tc>
          <w:tcPr>
            <w:tcW w:w="2401" w:type="dxa"/>
            <w:gridSpan w:val="2"/>
            <w:vMerge/>
            <w:vAlign w:val="center"/>
          </w:tcPr>
          <w:p w:rsidR="00FA7358" w:rsidRPr="007968B5" w:rsidRDefault="00FA7358" w:rsidP="00C63164">
            <w:pPr>
              <w:widowControl w:val="0"/>
              <w:spacing w:after="120"/>
              <w:jc w:val="center"/>
              <w:rPr>
                <w:rFonts w:ascii="GHEA Grapalat" w:hAnsi="GHEA Grapalat"/>
                <w:sz w:val="22"/>
                <w:szCs w:val="20"/>
              </w:rPr>
            </w:pPr>
          </w:p>
        </w:tc>
        <w:tc>
          <w:tcPr>
            <w:tcW w:w="12656" w:type="dxa"/>
            <w:gridSpan w:val="8"/>
            <w:vAlign w:val="center"/>
          </w:tcPr>
          <w:p w:rsidR="00FA7358" w:rsidRPr="00C90F08" w:rsidRDefault="00FA7358" w:rsidP="00C63164">
            <w:pPr>
              <w:widowControl w:val="0"/>
              <w:jc w:val="both"/>
              <w:rPr>
                <w:rFonts w:ascii="Arial" w:hAnsi="Arial" w:cs="Arial"/>
                <w:b/>
              </w:rPr>
            </w:pPr>
            <w:r w:rsidRPr="00C90F08">
              <w:rPr>
                <w:rFonts w:ascii="Arial" w:hAnsi="Arial" w:cs="Arial"/>
              </w:rPr>
              <w:t>Поставки предусмотренные Договором будут осуществлятся в соответствии с пунктом 8.1.1 Договора.</w:t>
            </w:r>
          </w:p>
        </w:tc>
      </w:tr>
      <w:tr w:rsidR="00FA7358" w:rsidRPr="00576215" w:rsidTr="00914DBC">
        <w:trPr>
          <w:trHeight w:val="1267"/>
          <w:jc w:val="center"/>
        </w:trPr>
        <w:tc>
          <w:tcPr>
            <w:tcW w:w="2401" w:type="dxa"/>
            <w:gridSpan w:val="2"/>
            <w:vMerge/>
            <w:vAlign w:val="center"/>
          </w:tcPr>
          <w:p w:rsidR="00FA7358" w:rsidRPr="007968B5" w:rsidRDefault="00FA7358" w:rsidP="00C63164">
            <w:pPr>
              <w:widowControl w:val="0"/>
              <w:spacing w:after="120"/>
              <w:jc w:val="center"/>
              <w:rPr>
                <w:rFonts w:ascii="GHEA Grapalat" w:hAnsi="GHEA Grapalat"/>
                <w:sz w:val="22"/>
                <w:szCs w:val="20"/>
              </w:rPr>
            </w:pPr>
          </w:p>
        </w:tc>
        <w:tc>
          <w:tcPr>
            <w:tcW w:w="12656" w:type="dxa"/>
            <w:gridSpan w:val="8"/>
            <w:vAlign w:val="center"/>
          </w:tcPr>
          <w:p w:rsidR="00FA7358" w:rsidRPr="00914DBC" w:rsidRDefault="00B624EA" w:rsidP="00914DBC">
            <w:pPr>
              <w:jc w:val="both"/>
              <w:rPr>
                <w:rFonts w:asciiTheme="minorHAnsi" w:hAnsiTheme="minorHAnsi" w:cs="Calibri"/>
                <w:b/>
              </w:rPr>
            </w:pPr>
            <w:r w:rsidRPr="00B624EA">
              <w:rPr>
                <w:rFonts w:ascii="Calibri" w:hAnsi="Calibri" w:cs="Calibri"/>
                <w:b/>
              </w:rPr>
              <w:t>Светильник  долежн соответствовать всем патаметрам технической характеристики. Светильник пройдет исследование  в светотехнической лаборатории  ЗАО Ергорсвет-все параметры будут проверены (мощность, кельвин, люмен, и т.д. ) которые должны соответствовать техническим характеристикам.</w:t>
            </w:r>
          </w:p>
        </w:tc>
      </w:tr>
      <w:tr w:rsidR="00FA7358" w:rsidRPr="00576215" w:rsidTr="00C63164">
        <w:trPr>
          <w:trHeight w:val="1002"/>
          <w:jc w:val="center"/>
        </w:trPr>
        <w:tc>
          <w:tcPr>
            <w:tcW w:w="2401" w:type="dxa"/>
            <w:gridSpan w:val="2"/>
            <w:vMerge/>
            <w:vAlign w:val="center"/>
          </w:tcPr>
          <w:p w:rsidR="00FA7358" w:rsidRPr="007968B5" w:rsidRDefault="00FA7358" w:rsidP="00C63164">
            <w:pPr>
              <w:widowControl w:val="0"/>
              <w:spacing w:after="120"/>
              <w:jc w:val="center"/>
              <w:rPr>
                <w:rFonts w:ascii="GHEA Grapalat" w:hAnsi="GHEA Grapalat"/>
                <w:sz w:val="22"/>
                <w:szCs w:val="20"/>
              </w:rPr>
            </w:pPr>
          </w:p>
        </w:tc>
        <w:tc>
          <w:tcPr>
            <w:tcW w:w="12656" w:type="dxa"/>
            <w:gridSpan w:val="8"/>
            <w:vAlign w:val="center"/>
          </w:tcPr>
          <w:p w:rsidR="00FA7358" w:rsidRPr="00EA51A2" w:rsidRDefault="00FA7358" w:rsidP="00C63164">
            <w:pPr>
              <w:widowControl w:val="0"/>
              <w:tabs>
                <w:tab w:val="left" w:pos="1134"/>
              </w:tabs>
              <w:spacing w:after="160"/>
              <w:ind w:firstLine="567"/>
              <w:rPr>
                <w:rFonts w:ascii="Arial" w:hAnsi="Arial" w:cs="Arial"/>
                <w:b/>
              </w:rPr>
            </w:pPr>
            <w:r w:rsidRPr="00EA51A2">
              <w:rPr>
                <w:rFonts w:ascii="Arial" w:hAnsi="Arial" w:cs="Arial"/>
                <w:b/>
              </w:rPr>
              <w:t>Продавец вместе с поставленным товаром представляет сертификат качества,  технический паспорт и  гарантийный талон.</w:t>
            </w:r>
          </w:p>
        </w:tc>
      </w:tr>
    </w:tbl>
    <w:p w:rsidR="00FA7358" w:rsidRDefault="00FA7358" w:rsidP="00FA7358"/>
    <w:tbl>
      <w:tblPr>
        <w:tblW w:w="0" w:type="auto"/>
        <w:jc w:val="center"/>
        <w:tblLayout w:type="fixed"/>
        <w:tblLook w:val="0000" w:firstRow="0" w:lastRow="0" w:firstColumn="0" w:lastColumn="0" w:noHBand="0" w:noVBand="0"/>
      </w:tblPr>
      <w:tblGrid>
        <w:gridCol w:w="4536"/>
        <w:gridCol w:w="760"/>
        <w:gridCol w:w="4343"/>
      </w:tblGrid>
      <w:tr w:rsidR="00FA7358" w:rsidRPr="00DD2B43" w:rsidTr="00C63164">
        <w:trPr>
          <w:jc w:val="center"/>
        </w:trPr>
        <w:tc>
          <w:tcPr>
            <w:tcW w:w="4536" w:type="dxa"/>
          </w:tcPr>
          <w:p w:rsidR="00FA7358" w:rsidRPr="00DD2B43" w:rsidRDefault="00FA7358" w:rsidP="00C63164">
            <w:pPr>
              <w:widowControl w:val="0"/>
              <w:spacing w:after="160" w:line="360" w:lineRule="auto"/>
              <w:jc w:val="center"/>
              <w:rPr>
                <w:rFonts w:ascii="GHEA Grapalat" w:hAnsi="GHEA Grapalat" w:cs="Sylfaen"/>
                <w:b/>
                <w:bCs/>
              </w:rPr>
            </w:pPr>
            <w:r w:rsidRPr="00DD2B43">
              <w:rPr>
                <w:rFonts w:ascii="GHEA Grapalat" w:hAnsi="GHEA Grapalat"/>
                <w:b/>
              </w:rPr>
              <w:t xml:space="preserve">ПРОДАВЕЦ </w:t>
            </w:r>
          </w:p>
          <w:p w:rsidR="00FA7358" w:rsidRPr="00DD2B43" w:rsidRDefault="00FA7358" w:rsidP="00C63164">
            <w:pPr>
              <w:widowControl w:val="0"/>
              <w:spacing w:after="160" w:line="360" w:lineRule="auto"/>
              <w:jc w:val="center"/>
              <w:rPr>
                <w:rFonts w:ascii="GHEA Grapalat" w:hAnsi="GHEA Grapalat"/>
              </w:rPr>
            </w:pPr>
          </w:p>
          <w:p w:rsidR="00FA7358" w:rsidRPr="00FE175A" w:rsidRDefault="00FA7358" w:rsidP="00C63164">
            <w:pPr>
              <w:widowControl w:val="0"/>
              <w:jc w:val="center"/>
              <w:rPr>
                <w:rFonts w:ascii="GHEA Grapalat" w:hAnsi="GHEA Grapalat"/>
                <w:lang w:val="en-US"/>
              </w:rPr>
            </w:pPr>
            <w:r>
              <w:rPr>
                <w:rFonts w:ascii="GHEA Grapalat" w:hAnsi="GHEA Grapalat"/>
                <w:lang w:val="en-US"/>
              </w:rPr>
              <w:t>__________________________</w:t>
            </w:r>
          </w:p>
          <w:p w:rsidR="00FA7358" w:rsidRPr="00FE175A" w:rsidRDefault="00FA7358" w:rsidP="00C63164">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FA7358" w:rsidRPr="00DD2B43" w:rsidRDefault="00FA7358" w:rsidP="00C63164">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FA7358" w:rsidRPr="00DD2B43" w:rsidRDefault="00FA7358" w:rsidP="00C63164">
            <w:pPr>
              <w:widowControl w:val="0"/>
              <w:spacing w:after="160" w:line="360" w:lineRule="auto"/>
              <w:jc w:val="center"/>
              <w:rPr>
                <w:rFonts w:ascii="GHEA Grapalat" w:hAnsi="GHEA Grapalat"/>
              </w:rPr>
            </w:pPr>
          </w:p>
        </w:tc>
        <w:tc>
          <w:tcPr>
            <w:tcW w:w="4343" w:type="dxa"/>
          </w:tcPr>
          <w:p w:rsidR="00FA7358" w:rsidRPr="00DD2B43" w:rsidRDefault="00FA7358" w:rsidP="00C63164">
            <w:pPr>
              <w:widowControl w:val="0"/>
              <w:spacing w:after="160" w:line="360" w:lineRule="auto"/>
              <w:jc w:val="center"/>
              <w:rPr>
                <w:rFonts w:ascii="GHEA Grapalat" w:hAnsi="GHEA Grapalat" w:cs="Sylfaen"/>
                <w:b/>
                <w:bCs/>
              </w:rPr>
            </w:pPr>
            <w:r w:rsidRPr="00DD2B43">
              <w:rPr>
                <w:rFonts w:ascii="GHEA Grapalat" w:hAnsi="GHEA Grapalat"/>
                <w:b/>
              </w:rPr>
              <w:t>ПОКУПАТЕЛЬ</w:t>
            </w:r>
          </w:p>
          <w:p w:rsidR="00FA7358" w:rsidRPr="00DD2B43" w:rsidRDefault="00FA7358" w:rsidP="00C63164">
            <w:pPr>
              <w:widowControl w:val="0"/>
              <w:spacing w:after="160" w:line="360" w:lineRule="auto"/>
              <w:jc w:val="center"/>
              <w:rPr>
                <w:rFonts w:ascii="GHEA Grapalat" w:hAnsi="GHEA Grapalat"/>
              </w:rPr>
            </w:pPr>
          </w:p>
          <w:p w:rsidR="00FA7358" w:rsidRPr="00FE175A" w:rsidRDefault="00FA7358" w:rsidP="00C63164">
            <w:pPr>
              <w:widowControl w:val="0"/>
              <w:jc w:val="center"/>
              <w:rPr>
                <w:rFonts w:ascii="GHEA Grapalat" w:hAnsi="GHEA Grapalat"/>
                <w:lang w:val="en-US"/>
              </w:rPr>
            </w:pPr>
            <w:r>
              <w:rPr>
                <w:rFonts w:ascii="GHEA Grapalat" w:hAnsi="GHEA Grapalat"/>
                <w:lang w:val="en-US"/>
              </w:rPr>
              <w:t>__________________________</w:t>
            </w:r>
          </w:p>
          <w:p w:rsidR="00FA7358" w:rsidRPr="00FE175A" w:rsidRDefault="00FA7358" w:rsidP="00C63164">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FA7358" w:rsidRPr="00DD2B43" w:rsidRDefault="00FA7358" w:rsidP="00C63164">
            <w:pPr>
              <w:widowControl w:val="0"/>
              <w:spacing w:after="160" w:line="360" w:lineRule="auto"/>
              <w:jc w:val="center"/>
              <w:rPr>
                <w:rFonts w:ascii="GHEA Grapalat" w:hAnsi="GHEA Grapalat"/>
              </w:rPr>
            </w:pPr>
            <w:r w:rsidRPr="00DD2B43">
              <w:rPr>
                <w:rFonts w:ascii="GHEA Grapalat" w:hAnsi="GHEA Grapalat"/>
              </w:rPr>
              <w:t>М. П.</w:t>
            </w:r>
          </w:p>
        </w:tc>
      </w:tr>
    </w:tbl>
    <w:p w:rsidR="008010E4" w:rsidRPr="002C3F1C" w:rsidRDefault="008010E4" w:rsidP="008010E4"/>
    <w:p w:rsidR="008010E4" w:rsidRPr="00B46E5A" w:rsidRDefault="008010E4" w:rsidP="008010E4">
      <w:pPr>
        <w:pStyle w:val="FootnoteText"/>
        <w:widowControl w:val="0"/>
        <w:jc w:val="both"/>
        <w:rPr>
          <w:rFonts w:ascii="GHEA Grapalat" w:hAnsi="GHEA Grapalat"/>
          <w:sz w:val="24"/>
          <w:szCs w:val="24"/>
        </w:rPr>
      </w:pPr>
      <w:r w:rsidRPr="00B46E5A">
        <w:rPr>
          <w:rFonts w:ascii="GHEA Grapalat" w:hAnsi="GHEA Grapalat"/>
          <w:sz w:val="24"/>
          <w:szCs w:val="24"/>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FA7358" w:rsidRDefault="00FA7358" w:rsidP="00FA7358">
      <w:pPr>
        <w:widowControl w:val="0"/>
        <w:spacing w:after="160" w:line="360" w:lineRule="auto"/>
        <w:jc w:val="right"/>
        <w:rPr>
          <w:rFonts w:ascii="GHEA Grapalat" w:hAnsi="GHEA Grapalat"/>
        </w:rPr>
      </w:pPr>
    </w:p>
    <w:p w:rsidR="008010E4" w:rsidRDefault="008010E4" w:rsidP="00FA7358">
      <w:pPr>
        <w:widowControl w:val="0"/>
        <w:spacing w:after="160" w:line="360" w:lineRule="auto"/>
        <w:jc w:val="right"/>
        <w:rPr>
          <w:rFonts w:ascii="GHEA Grapalat" w:hAnsi="GHEA Grapalat"/>
        </w:rPr>
      </w:pPr>
    </w:p>
    <w:p w:rsidR="00FA7358" w:rsidRPr="00AA5BD2" w:rsidRDefault="00FA7358" w:rsidP="00FA7358">
      <w:pPr>
        <w:rPr>
          <w:rFonts w:ascii="GHEA Grapalat" w:hAnsi="GHEA Grapalat"/>
        </w:rPr>
      </w:pPr>
      <w:r w:rsidRPr="00935F4F">
        <w:rPr>
          <w:rFonts w:ascii="GHEA Grapalat" w:hAnsi="GHEA Grapalat"/>
        </w:rPr>
        <w:t xml:space="preserve">Согласно </w:t>
      </w:r>
      <w:r w:rsidRPr="00C90F08">
        <w:rPr>
          <w:rFonts w:ascii="GHEA Grapalat" w:hAnsi="GHEA Grapalat"/>
        </w:rPr>
        <w:t xml:space="preserve">пункта </w:t>
      </w:r>
      <w:r w:rsidRPr="00A0713C">
        <w:rPr>
          <w:rFonts w:ascii="GHEA Grapalat" w:hAnsi="GHEA Grapalat"/>
        </w:rPr>
        <w:t xml:space="preserve"> 5</w:t>
      </w:r>
      <w:r>
        <w:rPr>
          <w:rFonts w:ascii="GHEA Grapalat" w:hAnsi="GHEA Grapalat"/>
        </w:rPr>
        <w:t xml:space="preserve"> </w:t>
      </w:r>
      <w:r w:rsidRPr="00C90F08">
        <w:rPr>
          <w:rFonts w:ascii="GHEA Grapalat" w:hAnsi="GHEA Grapalat"/>
        </w:rPr>
        <w:t xml:space="preserve">, </w:t>
      </w:r>
      <w:r>
        <w:rPr>
          <w:rFonts w:ascii="GHEA Grapalat" w:hAnsi="GHEA Grapalat"/>
        </w:rPr>
        <w:t xml:space="preserve">статьи 13 </w:t>
      </w:r>
      <w:r w:rsidRPr="00C90F08">
        <w:rPr>
          <w:rFonts w:ascii="GHEA Grapalat" w:hAnsi="GHEA Grapalat"/>
        </w:rPr>
        <w:t xml:space="preserve"> </w:t>
      </w:r>
      <w:r>
        <w:rPr>
          <w:rFonts w:ascii="GHEA Grapalat" w:hAnsi="GHEA Grapalat"/>
        </w:rPr>
        <w:t xml:space="preserve">Закона РА о закупках </w:t>
      </w:r>
      <w:r w:rsidRPr="00C90F08">
        <w:rPr>
          <w:rFonts w:ascii="GHEA Grapalat" w:hAnsi="GHEA Grapalat"/>
        </w:rPr>
        <w:t>-</w:t>
      </w:r>
      <w:r w:rsidRPr="00935F4F">
        <w:rPr>
          <w:rFonts w:ascii="GHEA Grapalat" w:hAnsi="GHEA Grapalat"/>
        </w:rPr>
        <w:t xml:space="preserve"> если характеристики какого-либо предмета закупки содержат требование или ссылку на какой-либо товарный знак, торговое наименование, патент, эскиз или модель, страну происхождения или конкретный источник или изготовителя, следует понимать</w:t>
      </w:r>
      <w:r w:rsidRPr="00C90F08">
        <w:rPr>
          <w:rFonts w:ascii="GHEA Grapalat" w:hAnsi="GHEA Grapalat"/>
        </w:rPr>
        <w:t>-</w:t>
      </w:r>
      <w:r w:rsidRPr="00935F4F">
        <w:rPr>
          <w:rFonts w:ascii="GHEA Grapalat" w:hAnsi="GHEA Grapalat"/>
        </w:rPr>
        <w:t xml:space="preserve"> </w:t>
      </w:r>
      <w:r w:rsidRPr="00C90F08">
        <w:rPr>
          <w:rFonts w:ascii="GHEA Grapalat" w:hAnsi="GHEA Grapalat"/>
        </w:rPr>
        <w:t>&lt;&lt;</w:t>
      </w:r>
      <w:r w:rsidRPr="00935F4F">
        <w:rPr>
          <w:rFonts w:ascii="GHEA Grapalat" w:hAnsi="GHEA Grapalat"/>
        </w:rPr>
        <w:t>или эквивалент</w:t>
      </w:r>
      <w:r w:rsidRPr="00C90F08">
        <w:rPr>
          <w:rFonts w:ascii="GHEA Grapalat" w:hAnsi="GHEA Grapalat"/>
        </w:rPr>
        <w:t>&gt;&gt;</w:t>
      </w:r>
      <w:r w:rsidRPr="00AA5BD2">
        <w:rPr>
          <w:rFonts w:ascii="GHEA Grapalat" w:hAnsi="GHEA Grapalat"/>
        </w:rPr>
        <w:br w:type="page"/>
      </w:r>
    </w:p>
    <w:p w:rsidR="00FA7358" w:rsidRPr="00AA5BD2" w:rsidRDefault="00FA7358" w:rsidP="00FA7358">
      <w:pPr>
        <w:widowControl w:val="0"/>
        <w:spacing w:after="160" w:line="360" w:lineRule="auto"/>
        <w:jc w:val="right"/>
        <w:rPr>
          <w:rFonts w:ascii="GHEA Grapalat" w:hAnsi="GHEA Grapalat"/>
          <w:i/>
        </w:rPr>
      </w:pPr>
      <w:r w:rsidRPr="00AA5BD2">
        <w:rPr>
          <w:rFonts w:ascii="GHEA Grapalat" w:hAnsi="GHEA Grapalat"/>
          <w:i/>
        </w:rPr>
        <w:lastRenderedPageBreak/>
        <w:t>Приложение № 2</w:t>
      </w:r>
    </w:p>
    <w:p w:rsidR="00FA7358" w:rsidRPr="00AA5BD2" w:rsidRDefault="00FA7358" w:rsidP="00FA7358">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sidR="00D54B47">
        <w:rPr>
          <w:rFonts w:ascii="GHEA Grapalat" w:hAnsi="GHEA Grapalat"/>
          <w:b/>
        </w:rPr>
        <w:t>ЕГС-</w:t>
      </w:r>
      <w:r w:rsidR="00D54B47" w:rsidRPr="00AA05DB">
        <w:rPr>
          <w:rFonts w:ascii="GHEA Grapalat" w:hAnsi="GHEA Grapalat"/>
          <w:b/>
        </w:rPr>
        <w:t>BMAPDzB</w:t>
      </w:r>
      <w:r w:rsidR="00D54B47">
        <w:rPr>
          <w:rFonts w:ascii="GHEA Grapalat" w:hAnsi="GHEA Grapalat"/>
          <w:b/>
        </w:rPr>
        <w:t>-</w:t>
      </w:r>
      <w:r w:rsidR="00D54B47" w:rsidRPr="000D6FF5">
        <w:rPr>
          <w:rFonts w:ascii="GHEA Grapalat" w:hAnsi="GHEA Grapalat"/>
          <w:b/>
        </w:rPr>
        <w:t>2</w:t>
      </w:r>
      <w:r w:rsidR="00D54B47" w:rsidRPr="005868B7">
        <w:rPr>
          <w:rFonts w:ascii="GHEA Grapalat" w:hAnsi="GHEA Grapalat"/>
          <w:b/>
        </w:rPr>
        <w:t>1</w:t>
      </w:r>
      <w:r w:rsidR="00D54B47" w:rsidRPr="00077CEB">
        <w:rPr>
          <w:rFonts w:ascii="GHEA Grapalat" w:hAnsi="GHEA Grapalat"/>
          <w:b/>
        </w:rPr>
        <w:t>/</w:t>
      </w:r>
      <w:r w:rsidR="00D54B47">
        <w:rPr>
          <w:rFonts w:ascii="GHEA Grapalat" w:hAnsi="GHEA Grapalat"/>
          <w:b/>
        </w:rPr>
        <w:t>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BC699F" w:rsidRPr="005868B7">
        <w:rPr>
          <w:rFonts w:ascii="GHEA Grapalat" w:hAnsi="GHEA Grapalat"/>
          <w:i/>
        </w:rPr>
        <w:t>1</w:t>
      </w:r>
      <w:r w:rsidRPr="00AA5BD2">
        <w:rPr>
          <w:rFonts w:ascii="GHEA Grapalat" w:hAnsi="GHEA Grapalat"/>
          <w:i/>
        </w:rPr>
        <w:t>г.</w:t>
      </w:r>
    </w:p>
    <w:p w:rsidR="00FA7358" w:rsidRPr="00016450" w:rsidRDefault="00FA7358" w:rsidP="00FA7358">
      <w:pPr>
        <w:widowControl w:val="0"/>
        <w:spacing w:after="160"/>
        <w:jc w:val="center"/>
        <w:rPr>
          <w:rFonts w:ascii="GHEA Grapalat" w:hAnsi="GHEA Grapalat"/>
        </w:rPr>
      </w:pPr>
      <w:r>
        <w:rPr>
          <w:rFonts w:ascii="GHEA Grapalat" w:hAnsi="GHEA Grapalat"/>
        </w:rPr>
        <w:t>ГРАФИК ОПЛАТЫ</w:t>
      </w:r>
    </w:p>
    <w:p w:rsidR="00FA7358" w:rsidRPr="00016450" w:rsidRDefault="00FA7358" w:rsidP="00FA7358">
      <w:pPr>
        <w:widowControl w:val="0"/>
        <w:spacing w:after="160"/>
        <w:jc w:val="right"/>
        <w:rPr>
          <w:rFonts w:ascii="GHEA Grapalat" w:hAnsi="GHEA Grapalat"/>
        </w:rPr>
      </w:pPr>
      <w:r w:rsidRPr="00016450">
        <w:rPr>
          <w:rFonts w:ascii="GHEA Grapalat" w:hAnsi="GHEA Grapalat"/>
        </w:rPr>
        <w:t>драмов РА</w:t>
      </w:r>
    </w:p>
    <w:tbl>
      <w:tblPr>
        <w:tblW w:w="15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2315"/>
        <w:gridCol w:w="3727"/>
        <w:gridCol w:w="6438"/>
        <w:gridCol w:w="1184"/>
      </w:tblGrid>
      <w:tr w:rsidR="00FA7358" w:rsidRPr="00576215" w:rsidTr="00C63164">
        <w:trPr>
          <w:jc w:val="center"/>
        </w:trPr>
        <w:tc>
          <w:tcPr>
            <w:tcW w:w="15952" w:type="dxa"/>
            <w:gridSpan w:val="5"/>
            <w:vAlign w:val="center"/>
          </w:tcPr>
          <w:p w:rsidR="00FA7358" w:rsidRPr="001C4292" w:rsidRDefault="00FA7358" w:rsidP="00C63164">
            <w:pPr>
              <w:widowControl w:val="0"/>
              <w:spacing w:after="120"/>
              <w:jc w:val="center"/>
              <w:rPr>
                <w:rFonts w:ascii="GHEA Grapalat" w:hAnsi="GHEA Grapalat"/>
                <w:szCs w:val="20"/>
              </w:rPr>
            </w:pPr>
            <w:r w:rsidRPr="001C4292">
              <w:rPr>
                <w:rFonts w:ascii="GHEA Grapalat" w:hAnsi="GHEA Grapalat"/>
                <w:szCs w:val="20"/>
              </w:rPr>
              <w:t>Товар</w:t>
            </w:r>
          </w:p>
        </w:tc>
      </w:tr>
      <w:tr w:rsidR="00FA7358" w:rsidRPr="00576215" w:rsidTr="00D54B47">
        <w:trPr>
          <w:jc w:val="center"/>
        </w:trPr>
        <w:tc>
          <w:tcPr>
            <w:tcW w:w="0" w:type="auto"/>
            <w:vAlign w:val="center"/>
          </w:tcPr>
          <w:p w:rsidR="00FA7358" w:rsidRPr="00E9005B" w:rsidRDefault="00FA7358" w:rsidP="00C63164">
            <w:pPr>
              <w:widowControl w:val="0"/>
              <w:spacing w:after="120"/>
              <w:jc w:val="center"/>
              <w:rPr>
                <w:rFonts w:ascii="GHEA Grapalat" w:hAnsi="GHEA Grapalat"/>
                <w:szCs w:val="20"/>
              </w:rPr>
            </w:pPr>
            <w:r w:rsidRPr="00E9005B">
              <w:rPr>
                <w:rFonts w:ascii="GHEA Grapalat" w:hAnsi="GHEA Grapalat"/>
                <w:szCs w:val="20"/>
              </w:rPr>
              <w:t>номер предусмотренного приглашением лота</w:t>
            </w:r>
          </w:p>
        </w:tc>
        <w:tc>
          <w:tcPr>
            <w:tcW w:w="2315" w:type="dxa"/>
            <w:vAlign w:val="center"/>
          </w:tcPr>
          <w:p w:rsidR="00FA7358" w:rsidRPr="00E9005B" w:rsidRDefault="00FA7358" w:rsidP="00C63164">
            <w:pPr>
              <w:widowControl w:val="0"/>
              <w:spacing w:after="120"/>
              <w:jc w:val="center"/>
              <w:rPr>
                <w:rFonts w:ascii="GHEA Grapalat" w:hAnsi="GHEA Grapalat"/>
                <w:szCs w:val="20"/>
              </w:rPr>
            </w:pPr>
            <w:r w:rsidRPr="00E9005B">
              <w:rPr>
                <w:rFonts w:ascii="GHEA Grapalat" w:hAnsi="GHEA Grapalat"/>
                <w:szCs w:val="20"/>
              </w:rPr>
              <w:t>промежуточный код, предусмотренный планом закупок по классификации ЕЗК (CPV)</w:t>
            </w:r>
          </w:p>
        </w:tc>
        <w:tc>
          <w:tcPr>
            <w:tcW w:w="3727" w:type="dxa"/>
            <w:vAlign w:val="center"/>
          </w:tcPr>
          <w:p w:rsidR="00FA7358" w:rsidRPr="00E9005B" w:rsidRDefault="00FA7358" w:rsidP="00C63164">
            <w:pPr>
              <w:widowControl w:val="0"/>
              <w:spacing w:after="120"/>
              <w:jc w:val="center"/>
              <w:rPr>
                <w:rFonts w:ascii="GHEA Grapalat" w:hAnsi="GHEA Grapalat"/>
                <w:szCs w:val="20"/>
              </w:rPr>
            </w:pPr>
            <w:r w:rsidRPr="00E9005B">
              <w:rPr>
                <w:rFonts w:ascii="GHEA Grapalat" w:hAnsi="GHEA Grapalat"/>
                <w:szCs w:val="20"/>
              </w:rPr>
              <w:t>наименование</w:t>
            </w:r>
          </w:p>
        </w:tc>
        <w:tc>
          <w:tcPr>
            <w:tcW w:w="7622" w:type="dxa"/>
            <w:gridSpan w:val="2"/>
            <w:vAlign w:val="center"/>
          </w:tcPr>
          <w:p w:rsidR="00FA7358" w:rsidRPr="00004CC4" w:rsidRDefault="00FA7358" w:rsidP="00C63164">
            <w:pPr>
              <w:widowControl w:val="0"/>
              <w:spacing w:after="120"/>
              <w:jc w:val="center"/>
              <w:rPr>
                <w:rFonts w:ascii="GHEA Grapalat" w:hAnsi="GHEA Grapalat"/>
                <w:szCs w:val="20"/>
              </w:rPr>
            </w:pPr>
            <w:r w:rsidRPr="00E9005B">
              <w:rPr>
                <w:rFonts w:ascii="GHEA Grapalat" w:hAnsi="GHEA Grapalat"/>
                <w:szCs w:val="20"/>
              </w:rPr>
              <w:t xml:space="preserve">Оплату товара предусматривается произвести </w:t>
            </w:r>
            <w:r w:rsidR="00004CC4" w:rsidRPr="00004CC4">
              <w:rPr>
                <w:rFonts w:ascii="GHEA Grapalat" w:hAnsi="GHEA Grapalat"/>
                <w:szCs w:val="20"/>
              </w:rPr>
              <w:t>в 2021г</w:t>
            </w:r>
          </w:p>
          <w:p w:rsidR="00FA7358" w:rsidRPr="00E9005B" w:rsidRDefault="00FA7358" w:rsidP="00C63164">
            <w:pPr>
              <w:widowControl w:val="0"/>
              <w:spacing w:after="120"/>
              <w:jc w:val="center"/>
              <w:rPr>
                <w:rFonts w:ascii="GHEA Grapalat" w:hAnsi="GHEA Grapalat"/>
                <w:szCs w:val="20"/>
              </w:rPr>
            </w:pPr>
          </w:p>
        </w:tc>
      </w:tr>
      <w:tr w:rsidR="00FA7358" w:rsidRPr="00576215" w:rsidTr="00D54B47">
        <w:trPr>
          <w:jc w:val="center"/>
        </w:trPr>
        <w:tc>
          <w:tcPr>
            <w:tcW w:w="0" w:type="auto"/>
            <w:vAlign w:val="center"/>
          </w:tcPr>
          <w:p w:rsidR="00FA7358" w:rsidRDefault="00D54B47" w:rsidP="00C63164">
            <w:pPr>
              <w:widowControl w:val="0"/>
              <w:spacing w:after="120"/>
              <w:jc w:val="center"/>
              <w:rPr>
                <w:rFonts w:ascii="GHEA Grapalat" w:hAnsi="GHEA Grapalat"/>
                <w:sz w:val="20"/>
                <w:szCs w:val="20"/>
                <w:lang w:val="en-US"/>
              </w:rPr>
            </w:pPr>
            <w:r>
              <w:rPr>
                <w:rFonts w:ascii="GHEA Grapalat" w:hAnsi="GHEA Grapalat"/>
                <w:sz w:val="20"/>
                <w:szCs w:val="20"/>
                <w:lang w:val="en-US"/>
              </w:rPr>
              <w:t>1</w:t>
            </w:r>
          </w:p>
        </w:tc>
        <w:tc>
          <w:tcPr>
            <w:tcW w:w="2315" w:type="dxa"/>
            <w:vAlign w:val="center"/>
          </w:tcPr>
          <w:p w:rsidR="00FA7358" w:rsidRDefault="00FA7358" w:rsidP="00C63164">
            <w:pPr>
              <w:jc w:val="center"/>
              <w:rPr>
                <w:rFonts w:ascii="Arial Unicode" w:hAnsi="Arial Unicode" w:cs="Arial"/>
                <w:sz w:val="22"/>
                <w:szCs w:val="22"/>
              </w:rPr>
            </w:pPr>
            <w:r>
              <w:rPr>
                <w:rFonts w:ascii="Arial Unicode" w:hAnsi="Arial Unicode" w:cs="Arial"/>
                <w:sz w:val="22"/>
                <w:szCs w:val="22"/>
              </w:rPr>
              <w:t>31531730</w:t>
            </w:r>
          </w:p>
        </w:tc>
        <w:tc>
          <w:tcPr>
            <w:tcW w:w="3727" w:type="dxa"/>
          </w:tcPr>
          <w:p w:rsidR="00FA7358" w:rsidRDefault="00FA7358" w:rsidP="00C63164">
            <w:r>
              <w:t>Светильник LED 5</w:t>
            </w:r>
            <w:r w:rsidRPr="00BB3CF5">
              <w:t>0</w:t>
            </w:r>
            <w:r w:rsidRPr="00476278">
              <w:t xml:space="preserve"> Вт,</w:t>
            </w:r>
          </w:p>
        </w:tc>
        <w:tc>
          <w:tcPr>
            <w:tcW w:w="6438" w:type="dxa"/>
            <w:vAlign w:val="center"/>
          </w:tcPr>
          <w:p w:rsidR="00FA7358" w:rsidRPr="00E9005B" w:rsidRDefault="00FA7358" w:rsidP="00C63164">
            <w:pPr>
              <w:widowControl w:val="0"/>
              <w:spacing w:after="120"/>
              <w:ind w:right="-7"/>
              <w:jc w:val="center"/>
              <w:rPr>
                <w:rFonts w:ascii="GHEA Grapalat" w:hAnsi="GHEA Grapalat"/>
                <w:szCs w:val="20"/>
              </w:rPr>
            </w:pPr>
            <w:r w:rsidRPr="002D1781">
              <w:rPr>
                <w:rFonts w:ascii="GHEA Grapalat" w:hAnsi="GHEA Grapalat"/>
                <w:szCs w:val="20"/>
              </w:rPr>
              <w:t>Оплата производится в течение 20 (двадцати) банковских дней с момента принятия Покупателем товара.</w:t>
            </w:r>
          </w:p>
        </w:tc>
        <w:tc>
          <w:tcPr>
            <w:tcW w:w="1184" w:type="dxa"/>
            <w:vAlign w:val="center"/>
          </w:tcPr>
          <w:p w:rsidR="00FA7358" w:rsidRPr="00576215" w:rsidRDefault="00FA7358" w:rsidP="00C63164">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FA7358" w:rsidRPr="00576215" w:rsidTr="00D54B47">
        <w:trPr>
          <w:jc w:val="center"/>
        </w:trPr>
        <w:tc>
          <w:tcPr>
            <w:tcW w:w="0" w:type="auto"/>
            <w:vAlign w:val="center"/>
          </w:tcPr>
          <w:p w:rsidR="00FA7358" w:rsidRPr="00D31F55" w:rsidRDefault="00D54B47" w:rsidP="00C63164">
            <w:pPr>
              <w:widowControl w:val="0"/>
              <w:spacing w:after="120"/>
              <w:jc w:val="center"/>
              <w:rPr>
                <w:rFonts w:ascii="GHEA Grapalat" w:hAnsi="GHEA Grapalat"/>
                <w:sz w:val="20"/>
                <w:szCs w:val="20"/>
                <w:lang w:val="en-US"/>
              </w:rPr>
            </w:pPr>
            <w:r>
              <w:rPr>
                <w:rFonts w:ascii="GHEA Grapalat" w:hAnsi="GHEA Grapalat"/>
                <w:sz w:val="20"/>
                <w:szCs w:val="20"/>
                <w:lang w:val="en-US"/>
              </w:rPr>
              <w:t>2</w:t>
            </w:r>
          </w:p>
        </w:tc>
        <w:tc>
          <w:tcPr>
            <w:tcW w:w="2315" w:type="dxa"/>
            <w:vAlign w:val="center"/>
          </w:tcPr>
          <w:p w:rsidR="00FA7358" w:rsidRDefault="00FA7358" w:rsidP="00C63164">
            <w:pPr>
              <w:jc w:val="center"/>
              <w:rPr>
                <w:rFonts w:ascii="Arial Unicode" w:hAnsi="Arial Unicode" w:cs="Arial"/>
                <w:sz w:val="22"/>
                <w:szCs w:val="22"/>
              </w:rPr>
            </w:pPr>
            <w:r>
              <w:rPr>
                <w:rFonts w:ascii="Arial Unicode" w:hAnsi="Arial Unicode" w:cs="Arial"/>
                <w:sz w:val="22"/>
                <w:szCs w:val="22"/>
              </w:rPr>
              <w:t>31531730</w:t>
            </w:r>
          </w:p>
        </w:tc>
        <w:tc>
          <w:tcPr>
            <w:tcW w:w="3727" w:type="dxa"/>
          </w:tcPr>
          <w:p w:rsidR="00FA7358" w:rsidRDefault="00FA7358" w:rsidP="00C63164">
            <w:r>
              <w:t>Светильник LED 10</w:t>
            </w:r>
            <w:r w:rsidRPr="00BB3CF5">
              <w:t>0</w:t>
            </w:r>
            <w:r w:rsidRPr="00476278">
              <w:t xml:space="preserve"> Вт,</w:t>
            </w:r>
          </w:p>
        </w:tc>
        <w:tc>
          <w:tcPr>
            <w:tcW w:w="6438" w:type="dxa"/>
            <w:vAlign w:val="center"/>
          </w:tcPr>
          <w:p w:rsidR="00FA7358" w:rsidRPr="002D1781" w:rsidRDefault="00FA7358" w:rsidP="00C63164">
            <w:pPr>
              <w:widowControl w:val="0"/>
              <w:spacing w:after="120"/>
              <w:jc w:val="center"/>
              <w:rPr>
                <w:rFonts w:ascii="GHEA Grapalat" w:hAnsi="GHEA Grapalat"/>
                <w:szCs w:val="20"/>
              </w:rPr>
            </w:pPr>
            <w:r w:rsidRPr="002D1781">
              <w:rPr>
                <w:rFonts w:ascii="GHEA Grapalat" w:hAnsi="GHEA Grapalat"/>
                <w:szCs w:val="20"/>
              </w:rPr>
              <w:t>Оплата производится в течение 20 (двадцати) банковских дней с момента принятия Покупателем товара.</w:t>
            </w:r>
          </w:p>
        </w:tc>
        <w:tc>
          <w:tcPr>
            <w:tcW w:w="1184" w:type="dxa"/>
            <w:vAlign w:val="center"/>
          </w:tcPr>
          <w:p w:rsidR="00FA7358" w:rsidRPr="00576215" w:rsidRDefault="00FA7358" w:rsidP="00C63164">
            <w:pPr>
              <w:widowControl w:val="0"/>
              <w:spacing w:after="120"/>
              <w:jc w:val="center"/>
              <w:rPr>
                <w:rFonts w:ascii="GHEA Grapalat" w:hAnsi="GHEA Grapalat"/>
                <w:b/>
                <w:sz w:val="20"/>
                <w:szCs w:val="20"/>
              </w:rPr>
            </w:pPr>
            <w:r>
              <w:rPr>
                <w:rFonts w:ascii="GHEA Grapalat" w:hAnsi="GHEA Grapalat"/>
                <w:sz w:val="20"/>
                <w:szCs w:val="20"/>
                <w:lang w:val="en-US"/>
              </w:rPr>
              <w:t>0</w:t>
            </w:r>
            <w:r w:rsidRPr="00576215">
              <w:rPr>
                <w:rFonts w:ascii="GHEA Grapalat" w:hAnsi="GHEA Grapalat"/>
                <w:sz w:val="20"/>
                <w:szCs w:val="20"/>
              </w:rPr>
              <w:t>%</w:t>
            </w:r>
          </w:p>
        </w:tc>
      </w:tr>
      <w:tr w:rsidR="00FA7358" w:rsidRPr="00576215" w:rsidTr="00D54B47">
        <w:trPr>
          <w:jc w:val="center"/>
        </w:trPr>
        <w:tc>
          <w:tcPr>
            <w:tcW w:w="0" w:type="auto"/>
            <w:vAlign w:val="center"/>
          </w:tcPr>
          <w:p w:rsidR="00FA7358" w:rsidRDefault="00D54B47" w:rsidP="00C63164">
            <w:pPr>
              <w:widowControl w:val="0"/>
              <w:spacing w:after="120"/>
              <w:jc w:val="center"/>
              <w:rPr>
                <w:rFonts w:ascii="GHEA Grapalat" w:hAnsi="GHEA Grapalat"/>
                <w:sz w:val="20"/>
                <w:szCs w:val="20"/>
                <w:lang w:val="en-US"/>
              </w:rPr>
            </w:pPr>
            <w:r>
              <w:rPr>
                <w:rFonts w:ascii="GHEA Grapalat" w:hAnsi="GHEA Grapalat"/>
                <w:sz w:val="20"/>
                <w:szCs w:val="20"/>
                <w:lang w:val="en-US"/>
              </w:rPr>
              <w:t>3</w:t>
            </w:r>
          </w:p>
        </w:tc>
        <w:tc>
          <w:tcPr>
            <w:tcW w:w="2315" w:type="dxa"/>
            <w:vAlign w:val="center"/>
          </w:tcPr>
          <w:p w:rsidR="00FA7358" w:rsidRDefault="00FA7358" w:rsidP="00C63164">
            <w:pPr>
              <w:jc w:val="center"/>
              <w:rPr>
                <w:rFonts w:ascii="Arial Unicode" w:hAnsi="Arial Unicode" w:cs="Arial"/>
                <w:sz w:val="22"/>
                <w:szCs w:val="22"/>
              </w:rPr>
            </w:pPr>
            <w:r>
              <w:rPr>
                <w:rFonts w:ascii="Arial Unicode" w:hAnsi="Arial Unicode" w:cs="Arial"/>
                <w:sz w:val="22"/>
                <w:szCs w:val="22"/>
              </w:rPr>
              <w:t>31531730</w:t>
            </w:r>
          </w:p>
        </w:tc>
        <w:tc>
          <w:tcPr>
            <w:tcW w:w="3727" w:type="dxa"/>
          </w:tcPr>
          <w:p w:rsidR="00FA7358" w:rsidRDefault="00FA7358" w:rsidP="00C63164">
            <w:r>
              <w:t xml:space="preserve">Светильник LED 150 </w:t>
            </w:r>
            <w:r w:rsidRPr="00476278">
              <w:t>Вт,</w:t>
            </w:r>
          </w:p>
        </w:tc>
        <w:tc>
          <w:tcPr>
            <w:tcW w:w="6438" w:type="dxa"/>
            <w:vAlign w:val="center"/>
          </w:tcPr>
          <w:p w:rsidR="00FA7358" w:rsidRPr="002D1781" w:rsidRDefault="00FA7358" w:rsidP="00C63164">
            <w:pPr>
              <w:widowControl w:val="0"/>
              <w:spacing w:after="120"/>
              <w:jc w:val="center"/>
              <w:rPr>
                <w:rFonts w:ascii="GHEA Grapalat" w:hAnsi="GHEA Grapalat"/>
                <w:szCs w:val="20"/>
              </w:rPr>
            </w:pPr>
            <w:r w:rsidRPr="002D1781">
              <w:rPr>
                <w:rFonts w:ascii="GHEA Grapalat" w:hAnsi="GHEA Grapalat"/>
                <w:szCs w:val="20"/>
              </w:rPr>
              <w:t>Оплата производится в течение 20 (двадцати) банковских дней с момента принятия Покупателем товара.</w:t>
            </w:r>
          </w:p>
        </w:tc>
        <w:tc>
          <w:tcPr>
            <w:tcW w:w="1184" w:type="dxa"/>
            <w:vAlign w:val="center"/>
          </w:tcPr>
          <w:p w:rsidR="00FA7358" w:rsidRPr="00243348" w:rsidRDefault="00FA7358" w:rsidP="00C63164">
            <w:pPr>
              <w:widowControl w:val="0"/>
              <w:spacing w:after="120"/>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FA7358" w:rsidRPr="00576215" w:rsidTr="00D54B47">
        <w:trPr>
          <w:jc w:val="center"/>
        </w:trPr>
        <w:tc>
          <w:tcPr>
            <w:tcW w:w="8330" w:type="dxa"/>
            <w:gridSpan w:val="3"/>
            <w:vAlign w:val="center"/>
          </w:tcPr>
          <w:p w:rsidR="00FA7358" w:rsidRPr="00DF4A61" w:rsidRDefault="00FA7358" w:rsidP="00C63164">
            <w:pPr>
              <w:jc w:val="center"/>
              <w:rPr>
                <w:rFonts w:ascii="GHEA Grapalat" w:hAnsi="GHEA Grapalat"/>
                <w:sz w:val="26"/>
                <w:szCs w:val="20"/>
              </w:rPr>
            </w:pPr>
            <w:r w:rsidRPr="00DF4A61">
              <w:rPr>
                <w:rFonts w:ascii="GHEA Grapalat" w:hAnsi="GHEA Grapalat"/>
                <w:sz w:val="26"/>
                <w:szCs w:val="20"/>
              </w:rPr>
              <w:t>Всего</w:t>
            </w:r>
          </w:p>
        </w:tc>
        <w:tc>
          <w:tcPr>
            <w:tcW w:w="6438" w:type="dxa"/>
            <w:vAlign w:val="center"/>
          </w:tcPr>
          <w:p w:rsidR="00FA7358" w:rsidRPr="002D1781" w:rsidRDefault="00FA7358" w:rsidP="00C63164">
            <w:pPr>
              <w:widowControl w:val="0"/>
              <w:spacing w:after="120"/>
              <w:jc w:val="center"/>
              <w:rPr>
                <w:rFonts w:ascii="GHEA Grapalat" w:hAnsi="GHEA Grapalat"/>
                <w:szCs w:val="20"/>
              </w:rPr>
            </w:pPr>
          </w:p>
        </w:tc>
        <w:tc>
          <w:tcPr>
            <w:tcW w:w="1184" w:type="dxa"/>
            <w:vAlign w:val="center"/>
          </w:tcPr>
          <w:p w:rsidR="00FA7358" w:rsidRDefault="00FA7358" w:rsidP="00C63164">
            <w:pPr>
              <w:widowControl w:val="0"/>
              <w:spacing w:after="120"/>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bl>
    <w:p w:rsidR="00EC7D42" w:rsidRPr="008842CE" w:rsidRDefault="00EC7D42" w:rsidP="00EC7D42">
      <w:pPr>
        <w:pStyle w:val="FootnoteText"/>
        <w:widowControl w:val="0"/>
        <w:jc w:val="both"/>
      </w:pPr>
      <w:r w:rsidRPr="008842CE">
        <w:rPr>
          <w:rFonts w:ascii="GHEA Grapalat" w:hAnsi="GHEA Grapalat"/>
          <w:i/>
        </w:rPr>
        <w:lastRenderedPageBreak/>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FA7358" w:rsidRPr="00016450" w:rsidRDefault="00FA7358" w:rsidP="00FA7358">
      <w:pPr>
        <w:widowControl w:val="0"/>
        <w:spacing w:after="160" w:line="360" w:lineRule="auto"/>
        <w:rPr>
          <w:rFonts w:ascii="GHEA Grapalat" w:hAnsi="GHEA Grapalat"/>
        </w:rPr>
      </w:pPr>
    </w:p>
    <w:tbl>
      <w:tblPr>
        <w:tblW w:w="9735" w:type="dxa"/>
        <w:jc w:val="center"/>
        <w:tblLayout w:type="fixed"/>
        <w:tblLook w:val="0000" w:firstRow="0" w:lastRow="0" w:firstColumn="0" w:lastColumn="0" w:noHBand="0" w:noVBand="0"/>
      </w:tblPr>
      <w:tblGrid>
        <w:gridCol w:w="4581"/>
        <w:gridCol w:w="768"/>
        <w:gridCol w:w="4386"/>
      </w:tblGrid>
      <w:tr w:rsidR="00FA7358" w:rsidRPr="00DD2B43" w:rsidTr="00C63164">
        <w:trPr>
          <w:trHeight w:val="1762"/>
          <w:jc w:val="center"/>
        </w:trPr>
        <w:tc>
          <w:tcPr>
            <w:tcW w:w="4581" w:type="dxa"/>
          </w:tcPr>
          <w:p w:rsidR="00FA7358" w:rsidRPr="00DD2B43" w:rsidRDefault="00FA7358" w:rsidP="00C63164">
            <w:pPr>
              <w:widowControl w:val="0"/>
              <w:spacing w:after="160" w:line="360" w:lineRule="auto"/>
              <w:jc w:val="center"/>
              <w:rPr>
                <w:rFonts w:ascii="GHEA Grapalat" w:hAnsi="GHEA Grapalat" w:cs="Sylfaen"/>
                <w:b/>
                <w:bCs/>
              </w:rPr>
            </w:pPr>
            <w:r w:rsidRPr="00DD2B43">
              <w:rPr>
                <w:rFonts w:ascii="GHEA Grapalat" w:hAnsi="GHEA Grapalat"/>
                <w:b/>
              </w:rPr>
              <w:t>ПОКУПАТЕЛЬ</w:t>
            </w:r>
          </w:p>
          <w:p w:rsidR="00FA7358" w:rsidRPr="00FE175A" w:rsidRDefault="00FA7358" w:rsidP="00C63164">
            <w:pPr>
              <w:widowControl w:val="0"/>
              <w:jc w:val="center"/>
              <w:rPr>
                <w:rFonts w:ascii="GHEA Grapalat" w:hAnsi="GHEA Grapalat"/>
                <w:lang w:val="en-US"/>
              </w:rPr>
            </w:pPr>
            <w:r>
              <w:rPr>
                <w:rFonts w:ascii="GHEA Grapalat" w:hAnsi="GHEA Grapalat"/>
                <w:lang w:val="en-US"/>
              </w:rPr>
              <w:t>__________________________</w:t>
            </w:r>
          </w:p>
          <w:p w:rsidR="00FA7358" w:rsidRPr="00FE175A" w:rsidRDefault="00FA7358" w:rsidP="00C63164">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FA7358" w:rsidRPr="00DD2B43" w:rsidRDefault="00FA7358" w:rsidP="00C63164">
            <w:pPr>
              <w:widowControl w:val="0"/>
              <w:spacing w:after="160" w:line="360" w:lineRule="auto"/>
              <w:jc w:val="center"/>
              <w:rPr>
                <w:rFonts w:ascii="GHEA Grapalat" w:hAnsi="GHEA Grapalat"/>
              </w:rPr>
            </w:pPr>
            <w:r w:rsidRPr="00DD2B43">
              <w:rPr>
                <w:rFonts w:ascii="GHEA Grapalat" w:hAnsi="GHEA Grapalat"/>
              </w:rPr>
              <w:t>М. П.</w:t>
            </w:r>
          </w:p>
        </w:tc>
        <w:tc>
          <w:tcPr>
            <w:tcW w:w="768" w:type="dxa"/>
          </w:tcPr>
          <w:p w:rsidR="00FA7358" w:rsidRPr="00DD2B43" w:rsidRDefault="00FA7358" w:rsidP="00C63164">
            <w:pPr>
              <w:widowControl w:val="0"/>
              <w:spacing w:after="160" w:line="360" w:lineRule="auto"/>
              <w:jc w:val="center"/>
              <w:rPr>
                <w:rFonts w:ascii="GHEA Grapalat" w:hAnsi="GHEA Grapalat"/>
              </w:rPr>
            </w:pPr>
          </w:p>
        </w:tc>
        <w:tc>
          <w:tcPr>
            <w:tcW w:w="4386" w:type="dxa"/>
          </w:tcPr>
          <w:p w:rsidR="00FA7358" w:rsidRPr="00DD2B43" w:rsidRDefault="00FA7358" w:rsidP="00C63164">
            <w:pPr>
              <w:widowControl w:val="0"/>
              <w:spacing w:after="160" w:line="360" w:lineRule="auto"/>
              <w:jc w:val="center"/>
              <w:rPr>
                <w:rFonts w:ascii="GHEA Grapalat" w:hAnsi="GHEA Grapalat" w:cs="Sylfaen"/>
                <w:b/>
                <w:bCs/>
              </w:rPr>
            </w:pPr>
            <w:r w:rsidRPr="00DD2B43">
              <w:rPr>
                <w:rFonts w:ascii="GHEA Grapalat" w:hAnsi="GHEA Grapalat"/>
                <w:b/>
              </w:rPr>
              <w:t>ПРОДАВЕЦ</w:t>
            </w:r>
          </w:p>
          <w:p w:rsidR="00FA7358" w:rsidRPr="00FE175A" w:rsidRDefault="00FA7358" w:rsidP="00C63164">
            <w:pPr>
              <w:widowControl w:val="0"/>
              <w:jc w:val="center"/>
              <w:rPr>
                <w:rFonts w:ascii="GHEA Grapalat" w:hAnsi="GHEA Grapalat"/>
                <w:lang w:val="en-US"/>
              </w:rPr>
            </w:pPr>
            <w:r>
              <w:rPr>
                <w:rFonts w:ascii="GHEA Grapalat" w:hAnsi="GHEA Grapalat"/>
                <w:lang w:val="en-US"/>
              </w:rPr>
              <w:t>__________________________</w:t>
            </w:r>
          </w:p>
          <w:p w:rsidR="00FA7358" w:rsidRPr="00FE175A" w:rsidRDefault="00FA7358" w:rsidP="00C63164">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FA7358" w:rsidRPr="00DD2B43" w:rsidRDefault="00FA7358" w:rsidP="00C63164">
            <w:pPr>
              <w:widowControl w:val="0"/>
              <w:spacing w:after="160" w:line="360" w:lineRule="auto"/>
              <w:jc w:val="center"/>
              <w:rPr>
                <w:rFonts w:ascii="GHEA Grapalat" w:hAnsi="GHEA Grapalat"/>
              </w:rPr>
            </w:pPr>
            <w:r w:rsidRPr="00DD2B43">
              <w:rPr>
                <w:rFonts w:ascii="GHEA Grapalat" w:hAnsi="GHEA Grapalat"/>
              </w:rPr>
              <w:t>М. П.</w:t>
            </w:r>
          </w:p>
        </w:tc>
      </w:tr>
    </w:tbl>
    <w:p w:rsidR="00FA7358" w:rsidRPr="00B138F3" w:rsidRDefault="00FA7358" w:rsidP="00FA7358">
      <w:pPr>
        <w:widowControl w:val="0"/>
        <w:spacing w:after="160"/>
        <w:jc w:val="right"/>
        <w:rPr>
          <w:rFonts w:ascii="GHEA Grapalat" w:hAnsi="GHEA Grapalat"/>
        </w:rPr>
        <w:sectPr w:rsidR="00FA7358" w:rsidRPr="00B138F3" w:rsidSect="00E6288F">
          <w:footnotePr>
            <w:pos w:val="beneathText"/>
          </w:footnotePr>
          <w:pgSz w:w="16838" w:h="11906" w:orient="landscape" w:code="9"/>
          <w:pgMar w:top="1418" w:right="1418" w:bottom="1418" w:left="1418" w:header="561" w:footer="561" w:gutter="0"/>
          <w:cols w:space="720"/>
        </w:sectPr>
      </w:pPr>
    </w:p>
    <w:p w:rsidR="00FA7358" w:rsidRPr="00B138F3" w:rsidRDefault="00FA7358" w:rsidP="00FA7358">
      <w:pPr>
        <w:widowControl w:val="0"/>
        <w:spacing w:after="160"/>
        <w:jc w:val="right"/>
        <w:rPr>
          <w:rFonts w:ascii="GHEA Grapalat" w:hAnsi="GHEA Grapalat"/>
          <w:i/>
        </w:rPr>
      </w:pPr>
      <w:r w:rsidRPr="00B138F3">
        <w:rPr>
          <w:rFonts w:ascii="GHEA Grapalat" w:hAnsi="GHEA Grapalat"/>
          <w:i/>
        </w:rPr>
        <w:lastRenderedPageBreak/>
        <w:t>Приложение № 3</w:t>
      </w:r>
    </w:p>
    <w:p w:rsidR="00FA7358" w:rsidRPr="00AA5BD2" w:rsidRDefault="00FA7358" w:rsidP="00FA7358">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sidR="00D54BEB">
        <w:rPr>
          <w:rFonts w:ascii="GHEA Grapalat" w:hAnsi="GHEA Grapalat"/>
          <w:b/>
        </w:rPr>
        <w:t>ЕГС-</w:t>
      </w:r>
      <w:r w:rsidR="00D54BEB" w:rsidRPr="00AA05DB">
        <w:rPr>
          <w:rFonts w:ascii="GHEA Grapalat" w:hAnsi="GHEA Grapalat"/>
          <w:b/>
        </w:rPr>
        <w:t>BMAPDzB</w:t>
      </w:r>
      <w:r w:rsidR="00D54BEB">
        <w:rPr>
          <w:rFonts w:ascii="GHEA Grapalat" w:hAnsi="GHEA Grapalat"/>
          <w:b/>
        </w:rPr>
        <w:t>-</w:t>
      </w:r>
      <w:r w:rsidR="00D54BEB" w:rsidRPr="000D6FF5">
        <w:rPr>
          <w:rFonts w:ascii="GHEA Grapalat" w:hAnsi="GHEA Grapalat"/>
          <w:b/>
        </w:rPr>
        <w:t>2</w:t>
      </w:r>
      <w:r w:rsidR="00D54BEB" w:rsidRPr="005868B7">
        <w:rPr>
          <w:rFonts w:ascii="GHEA Grapalat" w:hAnsi="GHEA Grapalat"/>
          <w:b/>
        </w:rPr>
        <w:t>1</w:t>
      </w:r>
      <w:r w:rsidR="00D54BEB" w:rsidRPr="00077CEB">
        <w:rPr>
          <w:rFonts w:ascii="GHEA Grapalat" w:hAnsi="GHEA Grapalat"/>
          <w:b/>
        </w:rPr>
        <w:t>/</w:t>
      </w:r>
      <w:r w:rsidR="00D54BEB">
        <w:rPr>
          <w:rFonts w:ascii="GHEA Grapalat" w:hAnsi="GHEA Grapalat"/>
          <w:b/>
        </w:rPr>
        <w:t>1</w:t>
      </w:r>
      <w:r w:rsidR="00D54BEB" w:rsidRPr="00AA5BD2">
        <w:rPr>
          <w:rFonts w:ascii="GHEA Grapalat" w:hAnsi="GHEA Grapalat"/>
          <w:i/>
        </w:rPr>
        <w:br/>
      </w:r>
      <w:r w:rsidRPr="00AA5BD2">
        <w:rPr>
          <w:rFonts w:ascii="GHEA Grapalat" w:hAnsi="GHEA Grapalat"/>
          <w:i/>
        </w:rP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BC699F" w:rsidRPr="005868B7">
        <w:rPr>
          <w:rFonts w:ascii="GHEA Grapalat" w:hAnsi="GHEA Grapalat"/>
          <w:i/>
        </w:rPr>
        <w:t>1</w:t>
      </w:r>
      <w:r w:rsidRPr="00AA5BD2">
        <w:rPr>
          <w:rFonts w:ascii="GHEA Grapalat" w:hAnsi="GHEA Grapalat"/>
          <w:i/>
        </w:rPr>
        <w:t>г.</w:t>
      </w:r>
    </w:p>
    <w:p w:rsidR="00FA7358" w:rsidRPr="00B138F3" w:rsidRDefault="00FA7358" w:rsidP="00FA73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FA7358" w:rsidRPr="00B138F3" w:rsidTr="00C63164">
        <w:trPr>
          <w:tblCellSpacing w:w="7" w:type="dxa"/>
          <w:jc w:val="center"/>
        </w:trPr>
        <w:tc>
          <w:tcPr>
            <w:tcW w:w="0" w:type="auto"/>
            <w:vAlign w:val="center"/>
          </w:tcPr>
          <w:p w:rsidR="00FA7358" w:rsidRPr="00B138F3" w:rsidRDefault="00FA7358" w:rsidP="00C63164">
            <w:pPr>
              <w:widowControl w:val="0"/>
              <w:spacing w:after="160"/>
              <w:jc w:val="center"/>
              <w:rPr>
                <w:rFonts w:ascii="GHEA Grapalat" w:hAnsi="GHEA Grapalat"/>
                <w:iCs/>
              </w:rPr>
            </w:pPr>
            <w:r w:rsidRPr="00B138F3">
              <w:rPr>
                <w:rFonts w:ascii="GHEA Grapalat" w:hAnsi="GHEA Grapalat"/>
              </w:rPr>
              <w:t xml:space="preserve">Сторона договора </w:t>
            </w:r>
          </w:p>
          <w:p w:rsidR="00FA7358" w:rsidRPr="00B138F3" w:rsidRDefault="00FA7358" w:rsidP="00C63164">
            <w:pPr>
              <w:widowControl w:val="0"/>
              <w:spacing w:after="160"/>
              <w:jc w:val="center"/>
              <w:rPr>
                <w:rFonts w:ascii="GHEA Grapalat" w:hAnsi="GHEA Grapalat"/>
                <w:iCs/>
              </w:rPr>
            </w:pPr>
            <w:r w:rsidRPr="00B138F3">
              <w:rPr>
                <w:rFonts w:ascii="GHEA Grapalat" w:hAnsi="GHEA Grapalat"/>
              </w:rPr>
              <w:t>_______________________________</w:t>
            </w:r>
          </w:p>
          <w:p w:rsidR="00FA7358" w:rsidRPr="00B138F3" w:rsidRDefault="00FA7358" w:rsidP="00C63164">
            <w:pPr>
              <w:widowControl w:val="0"/>
              <w:spacing w:after="160"/>
              <w:jc w:val="center"/>
              <w:rPr>
                <w:rFonts w:ascii="GHEA Grapalat" w:hAnsi="GHEA Grapalat"/>
                <w:iCs/>
              </w:rPr>
            </w:pPr>
            <w:r w:rsidRPr="00B138F3">
              <w:rPr>
                <w:rFonts w:ascii="GHEA Grapalat" w:hAnsi="GHEA Grapalat"/>
              </w:rPr>
              <w:t>_______________________________</w:t>
            </w:r>
          </w:p>
          <w:p w:rsidR="00FA7358" w:rsidRPr="00B138F3" w:rsidRDefault="00FA7358" w:rsidP="00C63164">
            <w:pPr>
              <w:widowControl w:val="0"/>
              <w:spacing w:after="160"/>
              <w:jc w:val="center"/>
              <w:rPr>
                <w:rFonts w:ascii="GHEA Grapalat" w:hAnsi="GHEA Grapalat"/>
                <w:iCs/>
              </w:rPr>
            </w:pPr>
            <w:r w:rsidRPr="00B138F3">
              <w:rPr>
                <w:rFonts w:ascii="GHEA Grapalat" w:hAnsi="GHEA Grapalat"/>
              </w:rPr>
              <w:t>место нахождения _______________</w:t>
            </w:r>
          </w:p>
          <w:p w:rsidR="00FA7358" w:rsidRPr="00B138F3" w:rsidRDefault="00FA7358" w:rsidP="00C63164">
            <w:pPr>
              <w:widowControl w:val="0"/>
              <w:spacing w:after="160"/>
              <w:jc w:val="center"/>
              <w:rPr>
                <w:rFonts w:ascii="GHEA Grapalat" w:hAnsi="GHEA Grapalat"/>
                <w:iCs/>
              </w:rPr>
            </w:pPr>
            <w:r w:rsidRPr="00B138F3">
              <w:rPr>
                <w:rFonts w:ascii="GHEA Grapalat" w:hAnsi="GHEA Grapalat"/>
              </w:rPr>
              <w:t>Р/С____________________________</w:t>
            </w:r>
          </w:p>
          <w:p w:rsidR="00FA7358" w:rsidRPr="00B138F3" w:rsidRDefault="00FA7358" w:rsidP="00C63164">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FA7358" w:rsidRPr="00B138F3" w:rsidRDefault="00FA7358" w:rsidP="00C63164">
            <w:pPr>
              <w:widowControl w:val="0"/>
              <w:spacing w:after="160"/>
              <w:jc w:val="center"/>
              <w:rPr>
                <w:rFonts w:ascii="GHEA Grapalat" w:hAnsi="GHEA Grapalat"/>
                <w:iCs/>
              </w:rPr>
            </w:pPr>
            <w:r w:rsidRPr="00B138F3">
              <w:rPr>
                <w:rFonts w:ascii="GHEA Grapalat" w:hAnsi="GHEA Grapalat"/>
              </w:rPr>
              <w:t xml:space="preserve">Заказчик </w:t>
            </w:r>
          </w:p>
          <w:p w:rsidR="00FA7358" w:rsidRPr="00B138F3" w:rsidRDefault="00FA7358" w:rsidP="00C63164">
            <w:pPr>
              <w:widowControl w:val="0"/>
              <w:spacing w:after="160"/>
              <w:jc w:val="center"/>
              <w:rPr>
                <w:rFonts w:ascii="GHEA Grapalat" w:hAnsi="GHEA Grapalat"/>
                <w:iCs/>
              </w:rPr>
            </w:pPr>
            <w:r w:rsidRPr="00B138F3">
              <w:rPr>
                <w:rFonts w:ascii="GHEA Grapalat" w:hAnsi="GHEA Grapalat"/>
              </w:rPr>
              <w:t>__________________________________</w:t>
            </w:r>
          </w:p>
          <w:p w:rsidR="00FA7358" w:rsidRPr="00B138F3" w:rsidRDefault="00FA7358" w:rsidP="00C63164">
            <w:pPr>
              <w:widowControl w:val="0"/>
              <w:spacing w:after="160"/>
              <w:jc w:val="center"/>
              <w:rPr>
                <w:rFonts w:ascii="GHEA Grapalat" w:hAnsi="GHEA Grapalat"/>
                <w:iCs/>
              </w:rPr>
            </w:pPr>
            <w:r w:rsidRPr="00B138F3">
              <w:rPr>
                <w:rFonts w:ascii="GHEA Grapalat" w:hAnsi="GHEA Grapalat"/>
              </w:rPr>
              <w:t>__________________________________</w:t>
            </w:r>
          </w:p>
          <w:p w:rsidR="00FA7358" w:rsidRPr="00B138F3" w:rsidRDefault="00FA7358" w:rsidP="00C63164">
            <w:pPr>
              <w:widowControl w:val="0"/>
              <w:spacing w:after="160"/>
              <w:jc w:val="center"/>
              <w:rPr>
                <w:rFonts w:ascii="GHEA Grapalat" w:hAnsi="GHEA Grapalat"/>
                <w:iCs/>
              </w:rPr>
            </w:pPr>
            <w:r w:rsidRPr="00B138F3">
              <w:rPr>
                <w:rFonts w:ascii="GHEA Grapalat" w:hAnsi="GHEA Grapalat"/>
              </w:rPr>
              <w:t>место нахождения _________________</w:t>
            </w:r>
          </w:p>
          <w:p w:rsidR="00FA7358" w:rsidRPr="00B138F3" w:rsidRDefault="00FA7358" w:rsidP="00C63164">
            <w:pPr>
              <w:widowControl w:val="0"/>
              <w:spacing w:after="160"/>
              <w:jc w:val="center"/>
              <w:rPr>
                <w:rFonts w:ascii="GHEA Grapalat" w:hAnsi="GHEA Grapalat"/>
                <w:iCs/>
              </w:rPr>
            </w:pPr>
            <w:r w:rsidRPr="00B138F3">
              <w:rPr>
                <w:rFonts w:ascii="GHEA Grapalat" w:hAnsi="GHEA Grapalat"/>
              </w:rPr>
              <w:t>Р/С_______________________________</w:t>
            </w:r>
          </w:p>
          <w:p w:rsidR="00FA7358" w:rsidRPr="00B138F3" w:rsidRDefault="00FA7358" w:rsidP="00C63164">
            <w:pPr>
              <w:widowControl w:val="0"/>
              <w:spacing w:after="160"/>
              <w:jc w:val="center"/>
              <w:rPr>
                <w:rFonts w:ascii="GHEA Grapalat" w:hAnsi="GHEA Grapalat"/>
                <w:iCs/>
              </w:rPr>
            </w:pPr>
            <w:r w:rsidRPr="00B138F3">
              <w:rPr>
                <w:rFonts w:ascii="GHEA Grapalat" w:hAnsi="GHEA Grapalat"/>
              </w:rPr>
              <w:t>УНН______________________________</w:t>
            </w:r>
          </w:p>
        </w:tc>
      </w:tr>
    </w:tbl>
    <w:p w:rsidR="00FA7358" w:rsidRPr="00B138F3" w:rsidRDefault="00FA7358" w:rsidP="00FA7358">
      <w:pPr>
        <w:widowControl w:val="0"/>
        <w:spacing w:after="160"/>
        <w:ind w:firstLine="375"/>
        <w:rPr>
          <w:rFonts w:ascii="GHEA Grapalat" w:hAnsi="GHEA Grapalat"/>
          <w:iCs/>
        </w:rPr>
      </w:pPr>
    </w:p>
    <w:p w:rsidR="00FA7358" w:rsidRPr="00B138F3" w:rsidRDefault="00FA7358" w:rsidP="00FA7358">
      <w:pPr>
        <w:widowControl w:val="0"/>
        <w:spacing w:after="160"/>
        <w:ind w:left="567" w:right="467"/>
        <w:jc w:val="center"/>
        <w:rPr>
          <w:rFonts w:ascii="GHEA Grapalat" w:hAnsi="GHEA Grapalat"/>
          <w:iCs/>
        </w:rPr>
      </w:pPr>
      <w:r w:rsidRPr="00B138F3">
        <w:rPr>
          <w:rFonts w:ascii="GHEA Grapalat" w:hAnsi="GHEA Grapalat"/>
          <w:b/>
        </w:rPr>
        <w:t>АКТ №</w:t>
      </w:r>
    </w:p>
    <w:p w:rsidR="00FA7358" w:rsidRPr="00B138F3" w:rsidRDefault="00FA7358" w:rsidP="00FA73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FA7358" w:rsidRPr="00B138F3" w:rsidRDefault="00FA7358" w:rsidP="00FA7358">
      <w:pPr>
        <w:pStyle w:val="BodyTextIndent"/>
        <w:widowControl w:val="0"/>
        <w:spacing w:after="160" w:line="240" w:lineRule="auto"/>
        <w:ind w:firstLine="0"/>
        <w:jc w:val="center"/>
        <w:rPr>
          <w:rFonts w:ascii="GHEA Grapalat" w:hAnsi="GHEA Grapalat"/>
          <w:b/>
          <w:bCs/>
          <w:iCs/>
          <w:sz w:val="24"/>
          <w:szCs w:val="24"/>
        </w:rPr>
      </w:pPr>
    </w:p>
    <w:p w:rsidR="00FA7358" w:rsidRPr="00B138F3" w:rsidRDefault="00FA7358" w:rsidP="00FA73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FA7358" w:rsidRPr="00B138F3" w:rsidRDefault="00FA7358" w:rsidP="00FA73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FA7358" w:rsidRPr="00B138F3" w:rsidRDefault="00FA7358" w:rsidP="00FA73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FA7358" w:rsidRPr="00B138F3" w:rsidRDefault="00FA7358" w:rsidP="00FA73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FA7358" w:rsidRPr="00B138F3" w:rsidRDefault="00FA7358" w:rsidP="00FA73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FA7358" w:rsidRPr="00B138F3" w:rsidRDefault="00FA7358" w:rsidP="00FA73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FA7358" w:rsidRPr="00B138F3" w:rsidTr="00C63164">
        <w:trPr>
          <w:jc w:val="center"/>
        </w:trPr>
        <w:tc>
          <w:tcPr>
            <w:tcW w:w="442" w:type="dxa"/>
            <w:vMerge w:val="restart"/>
            <w:shd w:val="clear" w:color="auto" w:fill="auto"/>
            <w:vAlign w:val="center"/>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FA7358" w:rsidRPr="00B138F3" w:rsidRDefault="00FA7358" w:rsidP="00C631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FA7358" w:rsidRPr="00B138F3" w:rsidTr="00C63164">
        <w:trPr>
          <w:jc w:val="center"/>
        </w:trPr>
        <w:tc>
          <w:tcPr>
            <w:tcW w:w="442" w:type="dxa"/>
            <w:vMerge/>
            <w:shd w:val="clear" w:color="auto" w:fill="auto"/>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FA7358" w:rsidRPr="00B138F3" w:rsidTr="00C63164">
        <w:trPr>
          <w:trHeight w:val="1105"/>
          <w:jc w:val="center"/>
        </w:trPr>
        <w:tc>
          <w:tcPr>
            <w:tcW w:w="442" w:type="dxa"/>
            <w:vMerge/>
            <w:tcBorders>
              <w:bottom w:val="single" w:sz="4" w:space="0" w:color="auto"/>
            </w:tcBorders>
            <w:shd w:val="clear" w:color="auto" w:fill="auto"/>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p>
        </w:tc>
      </w:tr>
      <w:tr w:rsidR="00FA7358" w:rsidRPr="00B138F3" w:rsidTr="00C63164">
        <w:trPr>
          <w:jc w:val="center"/>
        </w:trPr>
        <w:tc>
          <w:tcPr>
            <w:tcW w:w="442" w:type="dxa"/>
            <w:shd w:val="clear" w:color="auto" w:fill="auto"/>
            <w:vAlign w:val="center"/>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p>
        </w:tc>
      </w:tr>
      <w:tr w:rsidR="00FA7358" w:rsidRPr="00B138F3" w:rsidTr="00C63164">
        <w:trPr>
          <w:jc w:val="center"/>
        </w:trPr>
        <w:tc>
          <w:tcPr>
            <w:tcW w:w="442" w:type="dxa"/>
            <w:shd w:val="clear" w:color="auto" w:fill="auto"/>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FA7358" w:rsidRPr="00B138F3" w:rsidRDefault="00FA7358" w:rsidP="00C63164">
            <w:pPr>
              <w:pStyle w:val="NormalWeb"/>
              <w:widowControl w:val="0"/>
              <w:spacing w:before="0" w:beforeAutospacing="0" w:after="120" w:afterAutospacing="0"/>
              <w:jc w:val="center"/>
              <w:rPr>
                <w:rFonts w:ascii="GHEA Grapalat" w:hAnsi="GHEA Grapalat"/>
                <w:sz w:val="16"/>
                <w:szCs w:val="16"/>
              </w:rPr>
            </w:pPr>
          </w:p>
        </w:tc>
      </w:tr>
    </w:tbl>
    <w:p w:rsidR="00FA7358" w:rsidRPr="00B138F3" w:rsidRDefault="00FA7358" w:rsidP="00FA7358">
      <w:pPr>
        <w:widowControl w:val="0"/>
        <w:spacing w:after="160"/>
        <w:ind w:firstLine="375"/>
        <w:jc w:val="both"/>
        <w:rPr>
          <w:rFonts w:ascii="GHEA Grapalat" w:hAnsi="GHEA Grapalat" w:cs="Arial"/>
          <w:iCs/>
          <w:lang w:val="en-US"/>
        </w:rPr>
      </w:pPr>
    </w:p>
    <w:p w:rsidR="00FA7358" w:rsidRPr="00B138F3" w:rsidRDefault="00FA7358" w:rsidP="00FA73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FA7358" w:rsidRPr="00B138F3" w:rsidRDefault="00FA7358" w:rsidP="00FA73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A7358" w:rsidRPr="00B138F3" w:rsidTr="00C63164">
        <w:trPr>
          <w:trHeight w:val="266"/>
          <w:tblCellSpacing w:w="7" w:type="dxa"/>
          <w:jc w:val="center"/>
        </w:trPr>
        <w:tc>
          <w:tcPr>
            <w:tcW w:w="0" w:type="auto"/>
            <w:vAlign w:val="center"/>
          </w:tcPr>
          <w:p w:rsidR="00FA7358" w:rsidRPr="00B138F3" w:rsidRDefault="00FA7358" w:rsidP="00C63164">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FA7358" w:rsidRPr="00B138F3" w:rsidRDefault="00FA7358" w:rsidP="00C63164">
            <w:pPr>
              <w:widowControl w:val="0"/>
              <w:spacing w:after="160"/>
              <w:jc w:val="center"/>
              <w:rPr>
                <w:rFonts w:ascii="GHEA Grapalat" w:hAnsi="GHEA Grapalat"/>
                <w:iCs/>
              </w:rPr>
            </w:pPr>
            <w:r w:rsidRPr="00B138F3">
              <w:rPr>
                <w:rFonts w:ascii="GHEA Grapalat" w:hAnsi="GHEA Grapalat"/>
              </w:rPr>
              <w:t>Товар принят</w:t>
            </w:r>
          </w:p>
        </w:tc>
      </w:tr>
      <w:tr w:rsidR="00FA7358" w:rsidRPr="00B138F3" w:rsidTr="00C63164">
        <w:trPr>
          <w:trHeight w:val="473"/>
          <w:tblCellSpacing w:w="7" w:type="dxa"/>
          <w:jc w:val="center"/>
        </w:trPr>
        <w:tc>
          <w:tcPr>
            <w:tcW w:w="0" w:type="auto"/>
            <w:vAlign w:val="center"/>
          </w:tcPr>
          <w:p w:rsidR="00FA7358" w:rsidRPr="00B138F3" w:rsidRDefault="00FA7358" w:rsidP="00C63164">
            <w:pPr>
              <w:widowControl w:val="0"/>
              <w:jc w:val="center"/>
              <w:rPr>
                <w:rFonts w:ascii="GHEA Grapalat" w:hAnsi="GHEA Grapalat"/>
                <w:iCs/>
              </w:rPr>
            </w:pPr>
            <w:r w:rsidRPr="00B138F3">
              <w:rPr>
                <w:rFonts w:ascii="GHEA Grapalat" w:hAnsi="GHEA Grapalat"/>
              </w:rPr>
              <w:t xml:space="preserve">_______________________ </w:t>
            </w:r>
          </w:p>
          <w:p w:rsidR="00FA7358" w:rsidRPr="00B138F3" w:rsidRDefault="00FA7358" w:rsidP="00C63164">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FA7358" w:rsidRPr="00B138F3" w:rsidRDefault="00FA7358" w:rsidP="00C63164">
            <w:pPr>
              <w:widowControl w:val="0"/>
              <w:jc w:val="center"/>
              <w:rPr>
                <w:rFonts w:ascii="GHEA Grapalat" w:hAnsi="GHEA Grapalat"/>
                <w:iCs/>
              </w:rPr>
            </w:pPr>
            <w:r w:rsidRPr="00B138F3">
              <w:rPr>
                <w:rFonts w:ascii="GHEA Grapalat" w:hAnsi="GHEA Grapalat"/>
              </w:rPr>
              <w:t>_______________________</w:t>
            </w:r>
          </w:p>
          <w:p w:rsidR="00FA7358" w:rsidRPr="00B138F3" w:rsidRDefault="00FA7358" w:rsidP="00C63164">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FA7358" w:rsidRPr="00B138F3" w:rsidTr="00C63164">
        <w:trPr>
          <w:trHeight w:val="503"/>
          <w:tblCellSpacing w:w="7" w:type="dxa"/>
          <w:jc w:val="center"/>
        </w:trPr>
        <w:tc>
          <w:tcPr>
            <w:tcW w:w="0" w:type="auto"/>
            <w:vAlign w:val="center"/>
          </w:tcPr>
          <w:p w:rsidR="00FA7358" w:rsidRPr="00B138F3" w:rsidRDefault="00FA7358" w:rsidP="00C63164">
            <w:pPr>
              <w:widowControl w:val="0"/>
              <w:jc w:val="center"/>
              <w:rPr>
                <w:rFonts w:ascii="GHEA Grapalat" w:hAnsi="GHEA Grapalat"/>
                <w:iCs/>
              </w:rPr>
            </w:pPr>
            <w:r w:rsidRPr="00B138F3">
              <w:rPr>
                <w:rFonts w:ascii="GHEA Grapalat" w:hAnsi="GHEA Grapalat"/>
              </w:rPr>
              <w:t xml:space="preserve">______________________ </w:t>
            </w:r>
          </w:p>
          <w:p w:rsidR="00FA7358" w:rsidRPr="00B138F3" w:rsidRDefault="00FA7358" w:rsidP="00C63164">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FA7358" w:rsidRPr="00B138F3" w:rsidRDefault="00FA7358" w:rsidP="00C63164">
            <w:pPr>
              <w:widowControl w:val="0"/>
              <w:jc w:val="center"/>
              <w:rPr>
                <w:rFonts w:ascii="GHEA Grapalat" w:hAnsi="GHEA Grapalat"/>
                <w:iCs/>
              </w:rPr>
            </w:pPr>
            <w:r w:rsidRPr="00B138F3">
              <w:rPr>
                <w:rFonts w:ascii="GHEA Grapalat" w:hAnsi="GHEA Grapalat"/>
              </w:rPr>
              <w:t>_______________________</w:t>
            </w:r>
          </w:p>
          <w:p w:rsidR="00FA7358" w:rsidRPr="00B138F3" w:rsidRDefault="00FA7358" w:rsidP="00C63164">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FA7358" w:rsidRPr="00B138F3" w:rsidTr="00C63164">
        <w:trPr>
          <w:trHeight w:val="281"/>
          <w:tblCellSpacing w:w="7" w:type="dxa"/>
          <w:jc w:val="center"/>
        </w:trPr>
        <w:tc>
          <w:tcPr>
            <w:tcW w:w="0" w:type="auto"/>
            <w:vAlign w:val="center"/>
          </w:tcPr>
          <w:p w:rsidR="00FA7358" w:rsidRPr="00B138F3" w:rsidRDefault="00FA7358" w:rsidP="00C63164">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FA7358" w:rsidRPr="00B138F3" w:rsidRDefault="00FA7358" w:rsidP="00C63164">
            <w:pPr>
              <w:widowControl w:val="0"/>
              <w:spacing w:after="160"/>
              <w:jc w:val="center"/>
              <w:rPr>
                <w:rFonts w:ascii="GHEA Grapalat" w:hAnsi="GHEA Grapalat"/>
                <w:iCs/>
              </w:rPr>
            </w:pPr>
            <w:r w:rsidRPr="00B138F3">
              <w:rPr>
                <w:rFonts w:ascii="GHEA Grapalat" w:hAnsi="GHEA Grapalat"/>
              </w:rPr>
              <w:t>М. П.</w:t>
            </w:r>
          </w:p>
        </w:tc>
      </w:tr>
    </w:tbl>
    <w:p w:rsidR="00FA7358" w:rsidRPr="00B138F3" w:rsidRDefault="00FA7358" w:rsidP="00FA7358">
      <w:pPr>
        <w:widowControl w:val="0"/>
        <w:spacing w:after="160"/>
        <w:jc w:val="right"/>
        <w:rPr>
          <w:rFonts w:ascii="GHEA Grapalat" w:hAnsi="GHEA Grapalat" w:cs="Sylfaen"/>
          <w:b/>
        </w:rPr>
      </w:pPr>
    </w:p>
    <w:p w:rsidR="00FA7358" w:rsidRPr="00B138F3" w:rsidRDefault="00FA7358" w:rsidP="00FA7358">
      <w:pPr>
        <w:rPr>
          <w:rFonts w:ascii="GHEA Grapalat" w:hAnsi="GHEA Grapalat" w:cs="Sylfaen"/>
          <w:b/>
        </w:rPr>
      </w:pPr>
      <w:r w:rsidRPr="00B138F3">
        <w:rPr>
          <w:rFonts w:ascii="GHEA Grapalat" w:hAnsi="GHEA Grapalat" w:cs="Sylfaen"/>
          <w:b/>
        </w:rPr>
        <w:br w:type="page"/>
      </w:r>
    </w:p>
    <w:p w:rsidR="00FA7358" w:rsidRPr="00B138F3" w:rsidRDefault="00FA7358" w:rsidP="00FA73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FA7358" w:rsidRPr="00AA5BD2" w:rsidRDefault="00FA7358" w:rsidP="00FA7358">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sidR="00D54BEB">
        <w:rPr>
          <w:rFonts w:ascii="GHEA Grapalat" w:hAnsi="GHEA Grapalat"/>
          <w:b/>
        </w:rPr>
        <w:t>ЕГС-</w:t>
      </w:r>
      <w:r w:rsidR="00D54BEB" w:rsidRPr="00AA05DB">
        <w:rPr>
          <w:rFonts w:ascii="GHEA Grapalat" w:hAnsi="GHEA Grapalat"/>
          <w:b/>
        </w:rPr>
        <w:t>BMAPDzB</w:t>
      </w:r>
      <w:r w:rsidR="00D54BEB">
        <w:rPr>
          <w:rFonts w:ascii="GHEA Grapalat" w:hAnsi="GHEA Grapalat"/>
          <w:b/>
        </w:rPr>
        <w:t>-</w:t>
      </w:r>
      <w:r w:rsidR="00D54BEB" w:rsidRPr="000D6FF5">
        <w:rPr>
          <w:rFonts w:ascii="GHEA Grapalat" w:hAnsi="GHEA Grapalat"/>
          <w:b/>
        </w:rPr>
        <w:t>2</w:t>
      </w:r>
      <w:r w:rsidR="00D54BEB" w:rsidRPr="005868B7">
        <w:rPr>
          <w:rFonts w:ascii="GHEA Grapalat" w:hAnsi="GHEA Grapalat"/>
          <w:b/>
        </w:rPr>
        <w:t>1</w:t>
      </w:r>
      <w:r w:rsidR="00D54BEB" w:rsidRPr="00077CEB">
        <w:rPr>
          <w:rFonts w:ascii="GHEA Grapalat" w:hAnsi="GHEA Grapalat"/>
          <w:b/>
        </w:rPr>
        <w:t>/</w:t>
      </w:r>
      <w:r w:rsidR="00D54BEB">
        <w:rPr>
          <w:rFonts w:ascii="GHEA Grapalat" w:hAnsi="GHEA Grapalat"/>
          <w:b/>
        </w:rPr>
        <w:t>1</w:t>
      </w:r>
      <w:r w:rsidR="00D54BEB" w:rsidRPr="00AA5BD2">
        <w:rPr>
          <w:rFonts w:ascii="GHEA Grapalat" w:hAnsi="GHEA Grapalat"/>
          <w:i/>
        </w:rPr>
        <w:br/>
      </w:r>
      <w:r w:rsidRPr="00AA5BD2">
        <w:rPr>
          <w:rFonts w:ascii="GHEA Grapalat" w:hAnsi="GHEA Grapalat"/>
          <w:i/>
        </w:rP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BC699F" w:rsidRPr="005868B7">
        <w:rPr>
          <w:rFonts w:ascii="GHEA Grapalat" w:hAnsi="GHEA Grapalat"/>
          <w:i/>
        </w:rPr>
        <w:t>1</w:t>
      </w:r>
      <w:r w:rsidRPr="00AA5BD2">
        <w:rPr>
          <w:rFonts w:ascii="GHEA Grapalat" w:hAnsi="GHEA Grapalat"/>
          <w:i/>
        </w:rPr>
        <w:t>г.</w:t>
      </w:r>
    </w:p>
    <w:p w:rsidR="00FA7358" w:rsidRPr="00B138F3" w:rsidRDefault="00FA7358" w:rsidP="00FA7358">
      <w:pPr>
        <w:widowControl w:val="0"/>
        <w:tabs>
          <w:tab w:val="left" w:pos="360"/>
          <w:tab w:val="left" w:pos="540"/>
        </w:tabs>
        <w:spacing w:after="160"/>
        <w:jc w:val="center"/>
        <w:rPr>
          <w:rFonts w:ascii="GHEA Grapalat" w:hAnsi="GHEA Grapalat" w:cs="Sylfaen"/>
          <w:b/>
          <w:bCs/>
        </w:rPr>
      </w:pPr>
    </w:p>
    <w:p w:rsidR="00FA7358" w:rsidRPr="00B138F3" w:rsidRDefault="00FA7358" w:rsidP="00FA7358">
      <w:pPr>
        <w:widowControl w:val="0"/>
        <w:spacing w:after="160"/>
        <w:jc w:val="center"/>
        <w:rPr>
          <w:rFonts w:ascii="GHEA Grapalat" w:hAnsi="GHEA Grapalat" w:cs="Sylfaen"/>
          <w:bCs/>
        </w:rPr>
      </w:pPr>
      <w:r w:rsidRPr="00B138F3">
        <w:rPr>
          <w:rFonts w:ascii="GHEA Grapalat" w:hAnsi="GHEA Grapalat"/>
        </w:rPr>
        <w:t>АКТ №———</w:t>
      </w:r>
    </w:p>
    <w:p w:rsidR="00FA7358" w:rsidRPr="00B138F3" w:rsidRDefault="00FA7358" w:rsidP="00FA73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FA7358" w:rsidRPr="00B138F3" w:rsidRDefault="00FA7358" w:rsidP="00FA7358">
      <w:pPr>
        <w:widowControl w:val="0"/>
        <w:tabs>
          <w:tab w:val="left" w:pos="360"/>
          <w:tab w:val="left" w:pos="540"/>
        </w:tabs>
        <w:spacing w:after="160"/>
        <w:jc w:val="center"/>
        <w:rPr>
          <w:rFonts w:ascii="GHEA Grapalat" w:hAnsi="GHEA Grapalat" w:cs="Sylfaen"/>
        </w:rPr>
      </w:pPr>
    </w:p>
    <w:p w:rsidR="00FA7358" w:rsidRPr="00B138F3" w:rsidRDefault="00FA7358" w:rsidP="00FA73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FA7358" w:rsidRPr="00B138F3" w:rsidRDefault="00FA7358" w:rsidP="00FA73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FA7358" w:rsidRPr="00B138F3" w:rsidRDefault="00FA7358" w:rsidP="00FA73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FA7358" w:rsidRPr="00B138F3" w:rsidRDefault="00FA7358" w:rsidP="00FA73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FA7358" w:rsidRPr="00B138F3" w:rsidRDefault="00FA7358" w:rsidP="00FA73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FA7358" w:rsidRPr="00B138F3" w:rsidRDefault="00FA7358" w:rsidP="00FA73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FA7358" w:rsidRPr="00B138F3" w:rsidRDefault="00FA7358" w:rsidP="00FA73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A7358" w:rsidRPr="00B138F3" w:rsidTr="00C63164">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A7358" w:rsidRPr="00B138F3" w:rsidRDefault="00FA7358" w:rsidP="00C63164">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FA7358" w:rsidRPr="00B138F3" w:rsidTr="00C6316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A7358" w:rsidRPr="00B138F3" w:rsidRDefault="00FA7358" w:rsidP="00C63164">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A7358" w:rsidRPr="00B138F3" w:rsidRDefault="00FA7358" w:rsidP="00C63164">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A7358" w:rsidRPr="00B138F3" w:rsidRDefault="00FA7358" w:rsidP="00C63164">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FA7358" w:rsidRPr="00B138F3" w:rsidTr="00C6316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A7358" w:rsidRPr="00B138F3" w:rsidRDefault="00FA7358" w:rsidP="00C63164">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A7358" w:rsidRPr="00B138F3" w:rsidRDefault="00FA7358" w:rsidP="00C63164">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A7358" w:rsidRPr="00B138F3" w:rsidRDefault="00FA7358" w:rsidP="00C63164">
            <w:pPr>
              <w:widowControl w:val="0"/>
              <w:spacing w:after="120"/>
              <w:jc w:val="center"/>
              <w:rPr>
                <w:rFonts w:ascii="GHEA Grapalat" w:hAnsi="GHEA Grapalat" w:cs="Sylfaen"/>
                <w:sz w:val="20"/>
                <w:szCs w:val="20"/>
              </w:rPr>
            </w:pPr>
          </w:p>
        </w:tc>
      </w:tr>
      <w:tr w:rsidR="00FA7358" w:rsidRPr="00B138F3" w:rsidTr="00C6316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A7358" w:rsidRPr="00B138F3" w:rsidRDefault="00FA7358" w:rsidP="00C63164">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A7358" w:rsidRPr="00B138F3" w:rsidRDefault="00FA7358" w:rsidP="00C63164">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A7358" w:rsidRPr="00B138F3" w:rsidRDefault="00FA7358" w:rsidP="00C63164">
            <w:pPr>
              <w:widowControl w:val="0"/>
              <w:spacing w:after="120"/>
              <w:jc w:val="center"/>
              <w:rPr>
                <w:rFonts w:ascii="GHEA Grapalat" w:hAnsi="GHEA Grapalat" w:cs="Sylfaen"/>
                <w:sz w:val="20"/>
                <w:szCs w:val="20"/>
              </w:rPr>
            </w:pPr>
          </w:p>
        </w:tc>
      </w:tr>
    </w:tbl>
    <w:p w:rsidR="00FA7358" w:rsidRPr="00B138F3" w:rsidRDefault="00FA7358" w:rsidP="00FA7358">
      <w:pPr>
        <w:widowControl w:val="0"/>
        <w:tabs>
          <w:tab w:val="left" w:pos="360"/>
          <w:tab w:val="left" w:pos="540"/>
        </w:tabs>
        <w:spacing w:after="160"/>
        <w:jc w:val="both"/>
        <w:rPr>
          <w:rFonts w:ascii="GHEA Grapalat" w:hAnsi="GHEA Grapalat" w:cs="Sylfaen"/>
        </w:rPr>
      </w:pPr>
    </w:p>
    <w:p w:rsidR="00FA7358" w:rsidRPr="00B138F3" w:rsidRDefault="00FA7358" w:rsidP="00FA73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FA7358" w:rsidRDefault="00FA7358" w:rsidP="00FA7358">
      <w:pPr>
        <w:rPr>
          <w:rFonts w:ascii="GHEA Grapalat" w:hAnsi="GHEA Grapalat"/>
        </w:rPr>
      </w:pPr>
      <w:r>
        <w:rPr>
          <w:rFonts w:ascii="GHEA Grapalat" w:hAnsi="GHEA Grapalat"/>
        </w:rPr>
        <w:t xml:space="preserve">                                                       </w:t>
      </w:r>
    </w:p>
    <w:p w:rsidR="00FA7358" w:rsidRPr="00B138F3" w:rsidRDefault="00FA7358" w:rsidP="00FA7358">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FA7358" w:rsidRPr="00B138F3" w:rsidRDefault="00FA7358" w:rsidP="00FA73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FA7358" w:rsidRPr="00B138F3" w:rsidTr="00C63164">
        <w:tc>
          <w:tcPr>
            <w:tcW w:w="4450" w:type="dxa"/>
          </w:tcPr>
          <w:p w:rsidR="00FA7358" w:rsidRPr="00B138F3" w:rsidRDefault="00FA7358" w:rsidP="00C63164">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FA7358" w:rsidRPr="00B138F3" w:rsidRDefault="00FA7358" w:rsidP="00C63164">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FA7358" w:rsidRPr="00B138F3" w:rsidRDefault="00FA7358" w:rsidP="00FA73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FA7358" w:rsidRPr="00B138F3" w:rsidRDefault="00FA7358" w:rsidP="00FA73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A7358" w:rsidRPr="00B138F3" w:rsidTr="00C63164">
        <w:trPr>
          <w:tblCellSpacing w:w="7" w:type="dxa"/>
          <w:jc w:val="center"/>
        </w:trPr>
        <w:tc>
          <w:tcPr>
            <w:tcW w:w="0" w:type="auto"/>
            <w:vAlign w:val="center"/>
          </w:tcPr>
          <w:p w:rsidR="00FA7358" w:rsidRPr="00B138F3" w:rsidRDefault="00FA7358" w:rsidP="00C63164">
            <w:pPr>
              <w:widowControl w:val="0"/>
              <w:jc w:val="center"/>
              <w:rPr>
                <w:rFonts w:ascii="GHEA Grapalat" w:hAnsi="GHEA Grapalat" w:cs="GHEA Grapalat"/>
              </w:rPr>
            </w:pPr>
            <w:r w:rsidRPr="00B138F3">
              <w:rPr>
                <w:rFonts w:ascii="GHEA Grapalat" w:hAnsi="GHEA Grapalat"/>
              </w:rPr>
              <w:t xml:space="preserve">___________________________ </w:t>
            </w:r>
          </w:p>
          <w:p w:rsidR="00FA7358" w:rsidRPr="00B138F3" w:rsidRDefault="00FA7358" w:rsidP="00C63164">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FA7358" w:rsidRPr="00B138F3" w:rsidRDefault="00FA7358" w:rsidP="00C63164">
            <w:pPr>
              <w:widowControl w:val="0"/>
              <w:jc w:val="center"/>
              <w:rPr>
                <w:rFonts w:ascii="GHEA Grapalat" w:hAnsi="GHEA Grapalat" w:cs="GHEA Grapalat"/>
              </w:rPr>
            </w:pPr>
            <w:r w:rsidRPr="00B138F3">
              <w:rPr>
                <w:rFonts w:ascii="GHEA Grapalat" w:hAnsi="GHEA Grapalat"/>
              </w:rPr>
              <w:t>___________________________</w:t>
            </w:r>
          </w:p>
          <w:p w:rsidR="00FA7358" w:rsidRPr="00B138F3" w:rsidRDefault="00FA7358" w:rsidP="00C63164">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FA7358" w:rsidRPr="00B138F3" w:rsidTr="00C63164">
        <w:trPr>
          <w:tblCellSpacing w:w="7" w:type="dxa"/>
          <w:jc w:val="center"/>
        </w:trPr>
        <w:tc>
          <w:tcPr>
            <w:tcW w:w="0" w:type="auto"/>
            <w:vAlign w:val="center"/>
          </w:tcPr>
          <w:p w:rsidR="00FA7358" w:rsidRPr="00B138F3" w:rsidRDefault="00FA7358" w:rsidP="00C63164">
            <w:pPr>
              <w:widowControl w:val="0"/>
              <w:jc w:val="center"/>
              <w:rPr>
                <w:rFonts w:ascii="GHEA Grapalat" w:hAnsi="GHEA Grapalat" w:cs="GHEA Grapalat"/>
              </w:rPr>
            </w:pPr>
            <w:r w:rsidRPr="00B138F3">
              <w:rPr>
                <w:rFonts w:ascii="GHEA Grapalat" w:hAnsi="GHEA Grapalat"/>
              </w:rPr>
              <w:t xml:space="preserve">___________________________ </w:t>
            </w:r>
          </w:p>
          <w:p w:rsidR="00FA7358" w:rsidRPr="00B138F3" w:rsidRDefault="00FA7358" w:rsidP="00C63164">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FA7358" w:rsidRPr="00B138F3" w:rsidRDefault="00FA7358" w:rsidP="00C63164">
            <w:pPr>
              <w:widowControl w:val="0"/>
              <w:jc w:val="center"/>
              <w:rPr>
                <w:rFonts w:ascii="GHEA Grapalat" w:hAnsi="GHEA Grapalat" w:cs="GHEA Grapalat"/>
              </w:rPr>
            </w:pPr>
            <w:r w:rsidRPr="00B138F3">
              <w:rPr>
                <w:rFonts w:ascii="GHEA Grapalat" w:hAnsi="GHEA Grapalat"/>
              </w:rPr>
              <w:t>___________________________</w:t>
            </w:r>
          </w:p>
          <w:p w:rsidR="00FA7358" w:rsidRPr="00B138F3" w:rsidRDefault="00FA7358" w:rsidP="00C63164">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FA7358" w:rsidRPr="00B138F3" w:rsidRDefault="00FA7358" w:rsidP="00FA7358">
      <w:pPr>
        <w:widowControl w:val="0"/>
        <w:spacing w:after="160"/>
        <w:ind w:left="-142" w:firstLine="142"/>
        <w:jc w:val="center"/>
        <w:rPr>
          <w:rFonts w:ascii="GHEA Grapalat" w:hAnsi="GHEA Grapalat" w:cs="Sylfaen"/>
          <w:b/>
        </w:rPr>
      </w:pPr>
    </w:p>
    <w:p w:rsidR="00071D1C" w:rsidRPr="00B138F3" w:rsidRDefault="00071D1C" w:rsidP="00E04FA7">
      <w:pPr>
        <w:widowControl w:val="0"/>
        <w:spacing w:after="160"/>
        <w:ind w:firstLine="567"/>
        <w:jc w:val="right"/>
        <w:rPr>
          <w:rFonts w:ascii="GHEA Grapalat" w:hAnsi="GHEA Grapalat" w:cs="Sylfaen"/>
          <w:b/>
        </w:rPr>
      </w:pPr>
    </w:p>
    <w:sectPr w:rsidR="00071D1C" w:rsidRPr="00B138F3" w:rsidSect="00E04FA7">
      <w:footerReference w:type="default" r:id="rId12"/>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BC1" w:rsidRDefault="00B92BC1">
      <w:r>
        <w:separator/>
      </w:r>
    </w:p>
  </w:endnote>
  <w:endnote w:type="continuationSeparator" w:id="0">
    <w:p w:rsidR="00B92BC1" w:rsidRDefault="00B92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1900886"/>
      <w:docPartObj>
        <w:docPartGallery w:val="Page Numbers (Bottom of Page)"/>
        <w:docPartUnique/>
      </w:docPartObj>
    </w:sdtPr>
    <w:sdtEndPr>
      <w:rPr>
        <w:rFonts w:ascii="GHEA Grapalat" w:hAnsi="GHEA Grapalat"/>
        <w:sz w:val="24"/>
        <w:szCs w:val="24"/>
      </w:rPr>
    </w:sdtEndPr>
    <w:sdtContent>
      <w:p w:rsidR="00C63164" w:rsidRPr="00C861E9" w:rsidRDefault="00C63164">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D3E57">
          <w:rPr>
            <w:rFonts w:ascii="GHEA Grapalat" w:hAnsi="GHEA Grapalat"/>
            <w:noProof/>
            <w:sz w:val="24"/>
            <w:szCs w:val="24"/>
          </w:rPr>
          <w:t>78</w:t>
        </w:r>
        <w:r w:rsidRPr="00C861E9">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C63164" w:rsidRPr="00C861E9" w:rsidRDefault="00C63164">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602E0">
          <w:rPr>
            <w:rFonts w:ascii="GHEA Grapalat" w:hAnsi="GHEA Grapalat"/>
            <w:noProof/>
            <w:sz w:val="24"/>
            <w:szCs w:val="24"/>
          </w:rPr>
          <w:t>87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BC1" w:rsidRDefault="00B92BC1">
      <w:r>
        <w:separator/>
      </w:r>
    </w:p>
  </w:footnote>
  <w:footnote w:type="continuationSeparator" w:id="0">
    <w:p w:rsidR="00B92BC1" w:rsidRDefault="00B92BC1">
      <w:r>
        <w:continuationSeparator/>
      </w:r>
    </w:p>
  </w:footnote>
  <w:footnote w:id="1">
    <w:p w:rsidR="00C63164" w:rsidRPr="00CD6B60" w:rsidRDefault="00C63164"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C63164" w:rsidRPr="00CD6B60" w:rsidRDefault="00C63164"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C63164" w:rsidRPr="00CD6B60" w:rsidRDefault="00C63164"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C63164" w:rsidRPr="00CD6B60" w:rsidRDefault="00C63164"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C63164" w:rsidRDefault="00C63164" w:rsidP="00D55761">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C63164" w:rsidRDefault="00C63164" w:rsidP="00D55761">
      <w:pPr>
        <w:widowControl w:val="0"/>
        <w:jc w:val="both"/>
        <w:rPr>
          <w:rFonts w:ascii="GHEA Grapalat" w:hAnsi="GHEA Grapalat"/>
          <w:i/>
          <w:sz w:val="20"/>
          <w:szCs w:val="20"/>
        </w:rPr>
      </w:pPr>
      <w:r>
        <w:rPr>
          <w:rFonts w:ascii="GHEA Grapalat" w:hAnsi="GHEA Grapalat"/>
          <w:i/>
          <w:sz w:val="20"/>
          <w:szCs w:val="20"/>
        </w:rPr>
        <w:t>-</w:t>
      </w:r>
      <w:r>
        <w:rPr>
          <w:rFonts w:ascii="GHEA Grapalat" w:hAnsi="GHEA Grapalat"/>
          <w:i/>
          <w:sz w:val="20"/>
          <w:szCs w:val="20"/>
          <w:lang w:val="hy-AM"/>
        </w:rPr>
        <w:t xml:space="preserve"> </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C63164" w:rsidRPr="009E2596" w:rsidRDefault="00C63164" w:rsidP="00D55761">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3">
    <w:p w:rsidR="00C63164" w:rsidRPr="0049623A" w:rsidDel="00932115" w:rsidRDefault="00C63164" w:rsidP="00AF1F59">
      <w:pPr>
        <w:pStyle w:val="FootnoteText"/>
        <w:jc w:val="both"/>
        <w:rPr>
          <w:del w:id="0" w:author="Inesa Kocharyan" w:date="2019-10-29T12:18:00Z"/>
        </w:rPr>
      </w:pPr>
      <w:r>
        <w:rPr>
          <w:rStyle w:val="FootnoteReference"/>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4">
    <w:p w:rsidR="00C63164" w:rsidRPr="00FE2AA4" w:rsidRDefault="00C63164">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5">
    <w:p w:rsidR="00C63164" w:rsidRPr="008842CE" w:rsidRDefault="00C63164" w:rsidP="00666D21">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C63164" w:rsidRPr="000811C1" w:rsidRDefault="00C63164" w:rsidP="00666D21">
      <w:pPr>
        <w:pStyle w:val="FootnoteText"/>
        <w:rPr>
          <w:lang w:val="af-ZA"/>
        </w:rPr>
      </w:pPr>
    </w:p>
  </w:footnote>
  <w:footnote w:id="6">
    <w:p w:rsidR="00C63164" w:rsidRDefault="00C63164" w:rsidP="00C65625">
      <w:pPr>
        <w:pStyle w:val="FootnoteText"/>
        <w:jc w:val="both"/>
        <w:rPr>
          <w:rFonts w:ascii="GHEA Grapalat" w:hAnsi="GHEA Grapalat"/>
          <w:i/>
        </w:rPr>
      </w:pPr>
      <w:r>
        <w:rPr>
          <w:rStyle w:val="FootnoteReference"/>
          <w:rFonts w:ascii="GHEA Grapalat" w:hAnsi="GHEA Grapalat"/>
          <w:i/>
        </w:rPr>
        <w:t>12</w:t>
      </w:r>
      <w:r>
        <w:rPr>
          <w:rFonts w:ascii="GHEA Grapalat" w:hAnsi="GHEA Grapalat"/>
          <w:i/>
        </w:rPr>
        <w:t xml:space="preserve"> Если </w:t>
      </w:r>
    </w:p>
    <w:p w:rsidR="00C63164" w:rsidRDefault="00C63164" w:rsidP="00C65625">
      <w:pPr>
        <w:pStyle w:val="FootnoteText"/>
        <w:jc w:val="both"/>
        <w:rPr>
          <w:rFonts w:ascii="GHEA Grapalat" w:hAnsi="GHEA Grapalat" w:cs="Sylfaen"/>
          <w:i/>
          <w:sz w:val="16"/>
          <w:szCs w:val="16"/>
        </w:rPr>
      </w:pPr>
      <w:r>
        <w:rPr>
          <w:rFonts w:ascii="GHEA Grapalat" w:hAnsi="GHEA Grapalat"/>
          <w:i/>
        </w:rPr>
        <w:t xml:space="preserve">- цена закупаемого по заявке на закупку товара не превышает 10 млн. драмов РА, то в первом абзаце пункта 10,2 слова </w:t>
      </w:r>
      <w:r>
        <w:rPr>
          <w:rFonts w:ascii="GHEA Grapalat" w:hAnsi="GHEA Grapalat" w:cs="Sylfaen"/>
          <w:i/>
          <w:sz w:val="16"/>
          <w:szCs w:val="16"/>
        </w:rPr>
        <w:t>“</w:t>
      </w:r>
      <w:r>
        <w:rPr>
          <w:rFonts w:ascii="GHEA Grapalat" w:hAnsi="GHEA Grapalat"/>
          <w:i/>
        </w:rPr>
        <w:t>банковской гарантии или наличных денег</w:t>
      </w:r>
      <w:r>
        <w:rPr>
          <w:rFonts w:ascii="GHEA Grapalat" w:hAnsi="GHEA Grapalat" w:cs="Sylfaen"/>
          <w:i/>
          <w:sz w:val="16"/>
          <w:szCs w:val="16"/>
        </w:rPr>
        <w:t xml:space="preserve">” </w:t>
      </w:r>
      <w:r>
        <w:rPr>
          <w:rFonts w:ascii="GHEA Grapalat" w:hAnsi="GHEA Grapalat"/>
          <w:i/>
        </w:rPr>
        <w:t xml:space="preserve">заменяются словами  </w:t>
      </w:r>
      <w:r>
        <w:rPr>
          <w:rFonts w:ascii="GHEA Grapalat" w:hAnsi="GHEA Grapalat" w:cs="Sylfaen"/>
          <w:i/>
          <w:sz w:val="16"/>
          <w:szCs w:val="16"/>
        </w:rPr>
        <w:t>“</w:t>
      </w:r>
      <w:r>
        <w:rPr>
          <w:rFonts w:ascii="GHEA Grapalat" w:hAnsi="GHEA Grapalat"/>
          <w:i/>
        </w:rPr>
        <w:t>в одностороннем порядке утвержденного заявления в виде неустойки (приложение 4.2) или наличных денег</w:t>
      </w:r>
      <w:r>
        <w:rPr>
          <w:rFonts w:ascii="GHEA Grapalat" w:hAnsi="GHEA Grapalat" w:cs="Sylfaen"/>
          <w:i/>
          <w:sz w:val="16"/>
          <w:szCs w:val="16"/>
        </w:rPr>
        <w:t>”,</w:t>
      </w:r>
    </w:p>
    <w:p w:rsidR="00C63164" w:rsidRDefault="00C63164" w:rsidP="00C65625">
      <w:pPr>
        <w:pStyle w:val="FootnoteText"/>
        <w:jc w:val="both"/>
        <w:rPr>
          <w:rFonts w:ascii="GHEA Grapalat" w:hAnsi="GHEA Grapalat"/>
          <w:i/>
        </w:rPr>
      </w:pPr>
      <w:r>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C63164" w:rsidRDefault="00C63164" w:rsidP="00C65625">
      <w:pPr>
        <w:pStyle w:val="FootnoteText"/>
        <w:jc w:val="both"/>
        <w:rPr>
          <w:rFonts w:ascii="GHEA Grapalat" w:hAnsi="GHEA Grapalat"/>
          <w:i/>
        </w:rPr>
      </w:pPr>
      <w:r>
        <w:rPr>
          <w:rFonts w:ascii="GHEA Grapalat" w:hAnsi="GHEA Grapalat"/>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на эту сумму.</w:t>
      </w:r>
      <w:r>
        <w:t xml:space="preserve"> </w:t>
      </w:r>
      <w:r>
        <w:rPr>
          <w:rFonts w:ascii="GHEA Grapalat" w:hAnsi="GHEA Grapalat"/>
          <w:i/>
        </w:rPr>
        <w:t>Обеспечение квалификации в виде банковской гарантии отобранный участник представляет согласно приложению 4.1.", а приложение 4 исключается из приглашения.</w:t>
      </w:r>
    </w:p>
    <w:p w:rsidR="00C63164" w:rsidRDefault="00C63164" w:rsidP="00C65625">
      <w:pPr>
        <w:pStyle w:val="FootnoteText"/>
        <w:jc w:val="both"/>
        <w:rPr>
          <w:rFonts w:ascii="GHEA Grapalat" w:hAnsi="GHEA Grapalat"/>
          <w:i/>
        </w:rPr>
      </w:pPr>
    </w:p>
  </w:footnote>
  <w:footnote w:id="7">
    <w:p w:rsidR="00C63164" w:rsidRDefault="00C63164" w:rsidP="00C65625">
      <w:pPr>
        <w:pStyle w:val="FootnoteText"/>
        <w:jc w:val="both"/>
        <w:rPr>
          <w:rFonts w:ascii="GHEA Grapalat" w:hAnsi="GHEA Grapalat"/>
          <w:i/>
        </w:rPr>
      </w:pPr>
      <w:r>
        <w:rPr>
          <w:rStyle w:val="FootnoteReference"/>
          <w:rFonts w:ascii="GHEA Grapalat" w:hAnsi="GHEA Grapalat"/>
          <w:i/>
        </w:rPr>
        <w:t>13</w:t>
      </w:r>
      <w:r>
        <w:rPr>
          <w:rFonts w:ascii="GHEA Grapalat" w:hAnsi="GHEA Grapalat"/>
          <w:i/>
        </w:rPr>
        <w:t xml:space="preserve"> Если цена закупаемого по заявке на закупку товара не превышает 10 млн. драмов РА, то слова </w:t>
      </w:r>
      <w:r>
        <w:rPr>
          <w:rFonts w:ascii="GHEA Grapalat" w:hAnsi="GHEA Grapalat" w:cs="Times Armenian"/>
          <w:i/>
        </w:rPr>
        <w:t>”</w:t>
      </w:r>
      <w:r>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Pr>
          <w:rFonts w:ascii="GHEA Grapalat" w:hAnsi="GHEA Grapalat" w:cs="Sylfaen"/>
          <w:i/>
          <w:sz w:val="16"/>
          <w:szCs w:val="16"/>
        </w:rPr>
        <w:t>”.</w:t>
      </w:r>
    </w:p>
  </w:footnote>
  <w:footnote w:id="8">
    <w:p w:rsidR="00C63164" w:rsidRPr="00A31673" w:rsidRDefault="00C63164">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C63164" w:rsidRDefault="00C63164" w:rsidP="0098218A">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C63164" w:rsidRDefault="00C63164" w:rsidP="0098218A">
      <w:pPr>
        <w:pStyle w:val="FootnoteText"/>
        <w:rPr>
          <w:rFonts w:asciiTheme="minorHAnsi" w:hAnsiTheme="minorHAnsi"/>
          <w:lang w:val="af-ZA"/>
        </w:rPr>
      </w:pPr>
    </w:p>
  </w:footnote>
  <w:footnote w:id="10">
    <w:p w:rsidR="00C63164" w:rsidRPr="00D3436F" w:rsidRDefault="00C63164"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C63164" w:rsidRPr="00D3436F" w:rsidRDefault="00C63164">
      <w:pPr>
        <w:pStyle w:val="FootnoteText"/>
        <w:rPr>
          <w:lang w:val="es-ES"/>
        </w:rPr>
      </w:pPr>
    </w:p>
  </w:footnote>
  <w:footnote w:id="11">
    <w:p w:rsidR="00C63164" w:rsidRPr="008842CE" w:rsidRDefault="00C63164" w:rsidP="0066203F">
      <w:pPr>
        <w:pStyle w:val="FootnoteText"/>
        <w:jc w:val="both"/>
      </w:pPr>
    </w:p>
  </w:footnote>
  <w:footnote w:id="12">
    <w:p w:rsidR="00C63164" w:rsidRPr="008842CE" w:rsidRDefault="00C63164" w:rsidP="008A6499">
      <w:pPr>
        <w:pStyle w:val="FootnoteText"/>
        <w:jc w:val="both"/>
      </w:pPr>
    </w:p>
  </w:footnote>
  <w:footnote w:id="13">
    <w:p w:rsidR="00C63164" w:rsidRPr="00D3436F" w:rsidRDefault="00C63164" w:rsidP="00FA7358">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4">
    <w:p w:rsidR="00C63164" w:rsidRPr="008842CE" w:rsidRDefault="00C63164" w:rsidP="00FA7358">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C63164" w:rsidRPr="00E85250" w:rsidRDefault="00C63164" w:rsidP="00FA7358">
      <w:pPr>
        <w:widowControl w:val="0"/>
        <w:spacing w:after="160" w:line="360" w:lineRule="auto"/>
        <w:ind w:firstLine="709"/>
        <w:jc w:val="both"/>
        <w:rPr>
          <w:rFonts w:ascii="GHEA Grapalat" w:hAnsi="GHEA Grapalat"/>
          <w:lang w:val="hy-AM"/>
        </w:rPr>
      </w:pPr>
    </w:p>
    <w:p w:rsidR="00C63164" w:rsidRPr="00D3436F" w:rsidRDefault="00C63164" w:rsidP="00FA7358">
      <w:pPr>
        <w:pStyle w:val="FootnoteText"/>
        <w:rPr>
          <w:lang w:val="hy-AM"/>
        </w:rPr>
      </w:pPr>
    </w:p>
  </w:footnote>
  <w:footnote w:id="15">
    <w:p w:rsidR="00C63164" w:rsidRPr="00402BC3" w:rsidRDefault="00C63164" w:rsidP="00FA735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C63164" w:rsidRPr="00552088" w:rsidRDefault="00C63164" w:rsidP="00FA735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C63164" w:rsidRPr="00D3436F" w:rsidRDefault="00C63164" w:rsidP="00FA7358">
      <w:pPr>
        <w:pStyle w:val="FootnoteText"/>
        <w:rPr>
          <w:lang w:val="hy-AM"/>
        </w:rPr>
      </w:pPr>
    </w:p>
  </w:footnote>
  <w:footnote w:id="16">
    <w:p w:rsidR="00C63164" w:rsidRPr="00D3436F" w:rsidRDefault="00C63164" w:rsidP="00FA7358">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7">
    <w:p w:rsidR="00C63164" w:rsidRPr="008842CE" w:rsidRDefault="00C63164" w:rsidP="00FA7358">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C63164" w:rsidRPr="00D3436F" w:rsidRDefault="00C63164" w:rsidP="00FA7358">
      <w:pPr>
        <w:pStyle w:val="FootnoteText"/>
        <w:rPr>
          <w:lang w:val="hy-AM"/>
        </w:rPr>
      </w:pPr>
    </w:p>
  </w:footnote>
  <w:footnote w:id="18">
    <w:p w:rsidR="00C63164" w:rsidRDefault="00C63164" w:rsidP="00C63164">
      <w:pPr>
        <w:pStyle w:val="FootnoteText"/>
        <w:widowControl w:val="0"/>
        <w:jc w:val="both"/>
        <w:rPr>
          <w:rFonts w:ascii="GHEA Grapalat" w:hAnsi="GHEA Grapalat"/>
          <w:lang w:val="hy-AM"/>
        </w:rPr>
      </w:pPr>
      <w:r>
        <w:rPr>
          <w:rStyle w:val="FootnoteReference"/>
        </w:rPr>
        <w:t>24</w:t>
      </w:r>
      <w:r>
        <w:t xml:space="preserve">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Pr>
          <w:rFonts w:ascii="GHEA Grapalat" w:hAnsi="GHEA Grapalat"/>
        </w:rPr>
        <w:t xml:space="preserve"> </w:t>
      </w:r>
    </w:p>
    <w:p w:rsidR="00C63164" w:rsidRDefault="00C63164" w:rsidP="00C63164">
      <w:pPr>
        <w:pStyle w:val="FootnoteText"/>
        <w:widowControl w:val="0"/>
        <w:jc w:val="both"/>
        <w:rPr>
          <w:rFonts w:ascii="GHEA Grapalat" w:hAnsi="GHEA Grapalat"/>
          <w:i/>
          <w:lang w:val="hy-AM" w:eastAsia="en-US"/>
        </w:rPr>
      </w:pPr>
      <w:r>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C63164" w:rsidRDefault="00C63164" w:rsidP="00C63164">
      <w:pPr>
        <w:pStyle w:val="FootnoteText"/>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4CC4"/>
    <w:rsid w:val="000058CF"/>
    <w:rsid w:val="00005D30"/>
    <w:rsid w:val="0000622A"/>
    <w:rsid w:val="00006E01"/>
    <w:rsid w:val="000076A1"/>
    <w:rsid w:val="0000776B"/>
    <w:rsid w:val="00010ECA"/>
    <w:rsid w:val="00011CB9"/>
    <w:rsid w:val="00012347"/>
    <w:rsid w:val="00012E2C"/>
    <w:rsid w:val="00013093"/>
    <w:rsid w:val="000132F3"/>
    <w:rsid w:val="00013C24"/>
    <w:rsid w:val="00013FA8"/>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5CCB"/>
    <w:rsid w:val="00036218"/>
    <w:rsid w:val="00037DDE"/>
    <w:rsid w:val="000408D8"/>
    <w:rsid w:val="000424BA"/>
    <w:rsid w:val="00042BD4"/>
    <w:rsid w:val="00043225"/>
    <w:rsid w:val="0004387F"/>
    <w:rsid w:val="00046BAC"/>
    <w:rsid w:val="000473EF"/>
    <w:rsid w:val="00051490"/>
    <w:rsid w:val="00051B7F"/>
    <w:rsid w:val="00051E61"/>
    <w:rsid w:val="00052084"/>
    <w:rsid w:val="000537FF"/>
    <w:rsid w:val="00053BFB"/>
    <w:rsid w:val="000540F1"/>
    <w:rsid w:val="000550DA"/>
    <w:rsid w:val="00055129"/>
    <w:rsid w:val="00055195"/>
    <w:rsid w:val="00055CC2"/>
    <w:rsid w:val="000562DB"/>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0A1"/>
    <w:rsid w:val="00073430"/>
    <w:rsid w:val="000735B0"/>
    <w:rsid w:val="00073A04"/>
    <w:rsid w:val="00073A09"/>
    <w:rsid w:val="00074CC1"/>
    <w:rsid w:val="00075997"/>
    <w:rsid w:val="00076111"/>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15F6"/>
    <w:rsid w:val="000B259E"/>
    <w:rsid w:val="000B269D"/>
    <w:rsid w:val="000B2CFA"/>
    <w:rsid w:val="000B33B2"/>
    <w:rsid w:val="000B3864"/>
    <w:rsid w:val="000B6A70"/>
    <w:rsid w:val="000B700B"/>
    <w:rsid w:val="000B751B"/>
    <w:rsid w:val="000B7641"/>
    <w:rsid w:val="000B7C54"/>
    <w:rsid w:val="000C062F"/>
    <w:rsid w:val="000C0A9D"/>
    <w:rsid w:val="000C165F"/>
    <w:rsid w:val="000C20C5"/>
    <w:rsid w:val="000C264F"/>
    <w:rsid w:val="000C36C6"/>
    <w:rsid w:val="000C3F69"/>
    <w:rsid w:val="000C42EF"/>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292"/>
    <w:rsid w:val="001276C9"/>
    <w:rsid w:val="00127DE7"/>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649"/>
    <w:rsid w:val="001369CB"/>
    <w:rsid w:val="001377BA"/>
    <w:rsid w:val="00137A5C"/>
    <w:rsid w:val="001403AE"/>
    <w:rsid w:val="00142496"/>
    <w:rsid w:val="00143973"/>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5AF"/>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1107"/>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B7B08"/>
    <w:rsid w:val="001C07C6"/>
    <w:rsid w:val="001C0849"/>
    <w:rsid w:val="001C0B73"/>
    <w:rsid w:val="001C1570"/>
    <w:rsid w:val="001C27FB"/>
    <w:rsid w:val="001C347E"/>
    <w:rsid w:val="001C3D83"/>
    <w:rsid w:val="001C3F6C"/>
    <w:rsid w:val="001C6688"/>
    <w:rsid w:val="001C76F7"/>
    <w:rsid w:val="001C7CEB"/>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061"/>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45FA6"/>
    <w:rsid w:val="00250D13"/>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045"/>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11F"/>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BC4"/>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9CD"/>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D02"/>
    <w:rsid w:val="00305E59"/>
    <w:rsid w:val="00305F6D"/>
    <w:rsid w:val="003064D4"/>
    <w:rsid w:val="003065C4"/>
    <w:rsid w:val="00306709"/>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43B4"/>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CBA"/>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D95"/>
    <w:rsid w:val="003A1EBB"/>
    <w:rsid w:val="003A2BE0"/>
    <w:rsid w:val="003A2D11"/>
    <w:rsid w:val="003A39AC"/>
    <w:rsid w:val="003A5049"/>
    <w:rsid w:val="003A5533"/>
    <w:rsid w:val="003A62A4"/>
    <w:rsid w:val="003A645E"/>
    <w:rsid w:val="003A653F"/>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0068"/>
    <w:rsid w:val="003F0069"/>
    <w:rsid w:val="003F1EEA"/>
    <w:rsid w:val="003F208A"/>
    <w:rsid w:val="003F264A"/>
    <w:rsid w:val="003F28E4"/>
    <w:rsid w:val="003F300B"/>
    <w:rsid w:val="003F4583"/>
    <w:rsid w:val="003F4C5E"/>
    <w:rsid w:val="003F6081"/>
    <w:rsid w:val="003F6282"/>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3390"/>
    <w:rsid w:val="00413595"/>
    <w:rsid w:val="00413D81"/>
    <w:rsid w:val="00416F1E"/>
    <w:rsid w:val="0041739A"/>
    <w:rsid w:val="004175B6"/>
    <w:rsid w:val="00417E48"/>
    <w:rsid w:val="00417F33"/>
    <w:rsid w:val="0042013D"/>
    <w:rsid w:val="00421AEB"/>
    <w:rsid w:val="00422802"/>
    <w:rsid w:val="00427EAA"/>
    <w:rsid w:val="004300C2"/>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092"/>
    <w:rsid w:val="00460CA5"/>
    <w:rsid w:val="0046186C"/>
    <w:rsid w:val="0046188C"/>
    <w:rsid w:val="004623A3"/>
    <w:rsid w:val="00462E00"/>
    <w:rsid w:val="00463606"/>
    <w:rsid w:val="004636DA"/>
    <w:rsid w:val="00463B0B"/>
    <w:rsid w:val="0046481A"/>
    <w:rsid w:val="00464D3A"/>
    <w:rsid w:val="00464DA7"/>
    <w:rsid w:val="0046522E"/>
    <w:rsid w:val="004653E9"/>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09F8"/>
    <w:rsid w:val="004929E4"/>
    <w:rsid w:val="0049374F"/>
    <w:rsid w:val="00493AF9"/>
    <w:rsid w:val="00493CC7"/>
    <w:rsid w:val="0049623A"/>
    <w:rsid w:val="0049655D"/>
    <w:rsid w:val="004974D8"/>
    <w:rsid w:val="004A0302"/>
    <w:rsid w:val="004A0321"/>
    <w:rsid w:val="004A05B9"/>
    <w:rsid w:val="004A075F"/>
    <w:rsid w:val="004A1734"/>
    <w:rsid w:val="004A1C5D"/>
    <w:rsid w:val="004A3051"/>
    <w:rsid w:val="004A51CE"/>
    <w:rsid w:val="004A6204"/>
    <w:rsid w:val="004A712A"/>
    <w:rsid w:val="004A75E2"/>
    <w:rsid w:val="004A7722"/>
    <w:rsid w:val="004A798D"/>
    <w:rsid w:val="004B0F98"/>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0FA9"/>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875"/>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23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CDD"/>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910"/>
    <w:rsid w:val="00550A62"/>
    <w:rsid w:val="005525A4"/>
    <w:rsid w:val="00552934"/>
    <w:rsid w:val="00552D6E"/>
    <w:rsid w:val="00553DFD"/>
    <w:rsid w:val="005544AC"/>
    <w:rsid w:val="0055623A"/>
    <w:rsid w:val="0055624F"/>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AB1"/>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8B7"/>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96AB9"/>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23"/>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4B7"/>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4B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009A"/>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4755D"/>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03F"/>
    <w:rsid w:val="00662165"/>
    <w:rsid w:val="00662623"/>
    <w:rsid w:val="0066349B"/>
    <w:rsid w:val="00665120"/>
    <w:rsid w:val="006657A3"/>
    <w:rsid w:val="006657EE"/>
    <w:rsid w:val="0066621D"/>
    <w:rsid w:val="006666E4"/>
    <w:rsid w:val="00666D21"/>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7B2"/>
    <w:rsid w:val="00682E8D"/>
    <w:rsid w:val="00683285"/>
    <w:rsid w:val="006848E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9C7"/>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2FDC"/>
    <w:rsid w:val="006C3115"/>
    <w:rsid w:val="006C47F0"/>
    <w:rsid w:val="006C52B3"/>
    <w:rsid w:val="006C679A"/>
    <w:rsid w:val="006C7676"/>
    <w:rsid w:val="006C7FD7"/>
    <w:rsid w:val="006D0B02"/>
    <w:rsid w:val="006D0D6F"/>
    <w:rsid w:val="006D0E83"/>
    <w:rsid w:val="006D1826"/>
    <w:rsid w:val="006D1BA0"/>
    <w:rsid w:val="006D2DF7"/>
    <w:rsid w:val="006D4448"/>
    <w:rsid w:val="006D483F"/>
    <w:rsid w:val="006D4BC8"/>
    <w:rsid w:val="006D4E1D"/>
    <w:rsid w:val="006D5516"/>
    <w:rsid w:val="006D6150"/>
    <w:rsid w:val="006D7219"/>
    <w:rsid w:val="006D73CF"/>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9A9"/>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1DCA"/>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9B"/>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8F"/>
    <w:rsid w:val="007602A3"/>
    <w:rsid w:val="00760360"/>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0E26"/>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AAC"/>
    <w:rsid w:val="00780D44"/>
    <w:rsid w:val="007811AE"/>
    <w:rsid w:val="007813EB"/>
    <w:rsid w:val="00781688"/>
    <w:rsid w:val="00782D3C"/>
    <w:rsid w:val="00782D60"/>
    <w:rsid w:val="0078387F"/>
    <w:rsid w:val="007839E7"/>
    <w:rsid w:val="00784109"/>
    <w:rsid w:val="00784CB7"/>
    <w:rsid w:val="007854B2"/>
    <w:rsid w:val="00786853"/>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977B5"/>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0E4"/>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3D2A"/>
    <w:rsid w:val="0082440E"/>
    <w:rsid w:val="00824F68"/>
    <w:rsid w:val="008253F1"/>
    <w:rsid w:val="008258A1"/>
    <w:rsid w:val="00825AAE"/>
    <w:rsid w:val="00826193"/>
    <w:rsid w:val="008264EB"/>
    <w:rsid w:val="00826C5F"/>
    <w:rsid w:val="00827B20"/>
    <w:rsid w:val="00827FDC"/>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1FA0"/>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0D2"/>
    <w:rsid w:val="0088384C"/>
    <w:rsid w:val="0088405F"/>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6499"/>
    <w:rsid w:val="008A70A4"/>
    <w:rsid w:val="008A7118"/>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0799F"/>
    <w:rsid w:val="0091042F"/>
    <w:rsid w:val="0091064F"/>
    <w:rsid w:val="00910938"/>
    <w:rsid w:val="00910A15"/>
    <w:rsid w:val="00910D9B"/>
    <w:rsid w:val="00910F71"/>
    <w:rsid w:val="009114A5"/>
    <w:rsid w:val="00911F57"/>
    <w:rsid w:val="009123CA"/>
    <w:rsid w:val="00914B4A"/>
    <w:rsid w:val="00914DBC"/>
    <w:rsid w:val="00915104"/>
    <w:rsid w:val="00915337"/>
    <w:rsid w:val="00915A97"/>
    <w:rsid w:val="00915F7B"/>
    <w:rsid w:val="009160C2"/>
    <w:rsid w:val="0091668A"/>
    <w:rsid w:val="00916A53"/>
    <w:rsid w:val="00917234"/>
    <w:rsid w:val="00917747"/>
    <w:rsid w:val="00917FAA"/>
    <w:rsid w:val="00920009"/>
    <w:rsid w:val="0092041F"/>
    <w:rsid w:val="009229DF"/>
    <w:rsid w:val="00923508"/>
    <w:rsid w:val="00923711"/>
    <w:rsid w:val="00924434"/>
    <w:rsid w:val="00925883"/>
    <w:rsid w:val="00926875"/>
    <w:rsid w:val="00927888"/>
    <w:rsid w:val="00930DE0"/>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659"/>
    <w:rsid w:val="00941728"/>
    <w:rsid w:val="00941924"/>
    <w:rsid w:val="00941E17"/>
    <w:rsid w:val="0094684E"/>
    <w:rsid w:val="009471C4"/>
    <w:rsid w:val="00947B00"/>
    <w:rsid w:val="00947D03"/>
    <w:rsid w:val="00950F0A"/>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5A"/>
    <w:rsid w:val="009732B6"/>
    <w:rsid w:val="00973601"/>
    <w:rsid w:val="0097362A"/>
    <w:rsid w:val="00973BAB"/>
    <w:rsid w:val="00973FB1"/>
    <w:rsid w:val="009771B9"/>
    <w:rsid w:val="009775DB"/>
    <w:rsid w:val="00981214"/>
    <w:rsid w:val="009813C4"/>
    <w:rsid w:val="00981540"/>
    <w:rsid w:val="0098218A"/>
    <w:rsid w:val="0098244A"/>
    <w:rsid w:val="00983AF5"/>
    <w:rsid w:val="00984456"/>
    <w:rsid w:val="00984BDB"/>
    <w:rsid w:val="00985291"/>
    <w:rsid w:val="009865B0"/>
    <w:rsid w:val="009873F3"/>
    <w:rsid w:val="00987E76"/>
    <w:rsid w:val="0099022E"/>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0C54"/>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419"/>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9E6"/>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401"/>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660"/>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46C"/>
    <w:rsid w:val="00A8328A"/>
    <w:rsid w:val="00A86287"/>
    <w:rsid w:val="00A90E28"/>
    <w:rsid w:val="00A90FCD"/>
    <w:rsid w:val="00A9148D"/>
    <w:rsid w:val="00A921FF"/>
    <w:rsid w:val="00A93710"/>
    <w:rsid w:val="00A95C09"/>
    <w:rsid w:val="00A961A4"/>
    <w:rsid w:val="00A96293"/>
    <w:rsid w:val="00A96817"/>
    <w:rsid w:val="00A9694C"/>
    <w:rsid w:val="00AA05DB"/>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4A47"/>
    <w:rsid w:val="00AE52DD"/>
    <w:rsid w:val="00AE56B3"/>
    <w:rsid w:val="00AE6275"/>
    <w:rsid w:val="00AE679C"/>
    <w:rsid w:val="00AE70BE"/>
    <w:rsid w:val="00AE73A7"/>
    <w:rsid w:val="00AF023B"/>
    <w:rsid w:val="00AF0ED7"/>
    <w:rsid w:val="00AF1563"/>
    <w:rsid w:val="00AF1673"/>
    <w:rsid w:val="00AF1CF1"/>
    <w:rsid w:val="00AF1F59"/>
    <w:rsid w:val="00AF20D6"/>
    <w:rsid w:val="00AF2160"/>
    <w:rsid w:val="00AF223F"/>
    <w:rsid w:val="00AF2710"/>
    <w:rsid w:val="00AF2863"/>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5DA"/>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E7D"/>
    <w:rsid w:val="00B20FD7"/>
    <w:rsid w:val="00B21689"/>
    <w:rsid w:val="00B217A5"/>
    <w:rsid w:val="00B217BB"/>
    <w:rsid w:val="00B21CF4"/>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41B"/>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4EA"/>
    <w:rsid w:val="00B62D06"/>
    <w:rsid w:val="00B62F78"/>
    <w:rsid w:val="00B63078"/>
    <w:rsid w:val="00B64118"/>
    <w:rsid w:val="00B646F0"/>
    <w:rsid w:val="00B64BF8"/>
    <w:rsid w:val="00B64C48"/>
    <w:rsid w:val="00B64ECA"/>
    <w:rsid w:val="00B655F3"/>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BC1"/>
    <w:rsid w:val="00B92CA7"/>
    <w:rsid w:val="00B932B8"/>
    <w:rsid w:val="00B941D0"/>
    <w:rsid w:val="00B95FE0"/>
    <w:rsid w:val="00B96B73"/>
    <w:rsid w:val="00B975FA"/>
    <w:rsid w:val="00B9778A"/>
    <w:rsid w:val="00B9796D"/>
    <w:rsid w:val="00BA17C2"/>
    <w:rsid w:val="00BA2853"/>
    <w:rsid w:val="00BA3554"/>
    <w:rsid w:val="00BA4AEC"/>
    <w:rsid w:val="00BA62C5"/>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99F"/>
    <w:rsid w:val="00BC6E1C"/>
    <w:rsid w:val="00BC6EE1"/>
    <w:rsid w:val="00BC6FA9"/>
    <w:rsid w:val="00BC723A"/>
    <w:rsid w:val="00BD0588"/>
    <w:rsid w:val="00BD0D0A"/>
    <w:rsid w:val="00BD2920"/>
    <w:rsid w:val="00BD2C51"/>
    <w:rsid w:val="00BD3B55"/>
    <w:rsid w:val="00BD4817"/>
    <w:rsid w:val="00BD50E7"/>
    <w:rsid w:val="00BD5575"/>
    <w:rsid w:val="00BD572E"/>
    <w:rsid w:val="00BD5F94"/>
    <w:rsid w:val="00BD6BF7"/>
    <w:rsid w:val="00BD72E6"/>
    <w:rsid w:val="00BE01AE"/>
    <w:rsid w:val="00BE0F3D"/>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58B9"/>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1A5"/>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119"/>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65E"/>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164"/>
    <w:rsid w:val="00C6329E"/>
    <w:rsid w:val="00C6467B"/>
    <w:rsid w:val="00C647D8"/>
    <w:rsid w:val="00C648B6"/>
    <w:rsid w:val="00C648DF"/>
    <w:rsid w:val="00C64BF0"/>
    <w:rsid w:val="00C64E56"/>
    <w:rsid w:val="00C65625"/>
    <w:rsid w:val="00C66474"/>
    <w:rsid w:val="00C66A65"/>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97ADD"/>
    <w:rsid w:val="00CA0015"/>
    <w:rsid w:val="00CA0A33"/>
    <w:rsid w:val="00CA11F2"/>
    <w:rsid w:val="00CA169D"/>
    <w:rsid w:val="00CA1747"/>
    <w:rsid w:val="00CA1C11"/>
    <w:rsid w:val="00CA1F39"/>
    <w:rsid w:val="00CA2207"/>
    <w:rsid w:val="00CA4510"/>
    <w:rsid w:val="00CA485E"/>
    <w:rsid w:val="00CA4AB2"/>
    <w:rsid w:val="00CA4F13"/>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263"/>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2B12"/>
    <w:rsid w:val="00CF34D0"/>
    <w:rsid w:val="00CF34DE"/>
    <w:rsid w:val="00CF3B1A"/>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3C4"/>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B47"/>
    <w:rsid w:val="00D54BEB"/>
    <w:rsid w:val="00D54E6F"/>
    <w:rsid w:val="00D5541F"/>
    <w:rsid w:val="00D55761"/>
    <w:rsid w:val="00D5674E"/>
    <w:rsid w:val="00D56D2A"/>
    <w:rsid w:val="00D57126"/>
    <w:rsid w:val="00D57531"/>
    <w:rsid w:val="00D602E0"/>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1AF4"/>
    <w:rsid w:val="00DB2BCC"/>
    <w:rsid w:val="00DB3E17"/>
    <w:rsid w:val="00DB40C0"/>
    <w:rsid w:val="00DB41B7"/>
    <w:rsid w:val="00DB4273"/>
    <w:rsid w:val="00DB4CC7"/>
    <w:rsid w:val="00DB64C8"/>
    <w:rsid w:val="00DB6D02"/>
    <w:rsid w:val="00DB7289"/>
    <w:rsid w:val="00DC14CE"/>
    <w:rsid w:val="00DC1B3F"/>
    <w:rsid w:val="00DC30CC"/>
    <w:rsid w:val="00DC3788"/>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3E57"/>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5F40"/>
    <w:rsid w:val="00DE65EA"/>
    <w:rsid w:val="00DE76A4"/>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7"/>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61E"/>
    <w:rsid w:val="00E85A49"/>
    <w:rsid w:val="00E861BF"/>
    <w:rsid w:val="00E90E72"/>
    <w:rsid w:val="00E90E9A"/>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AC4"/>
    <w:rsid w:val="00EA31E0"/>
    <w:rsid w:val="00EA3E33"/>
    <w:rsid w:val="00EA3FD0"/>
    <w:rsid w:val="00EA40DF"/>
    <w:rsid w:val="00EA58C8"/>
    <w:rsid w:val="00EA625E"/>
    <w:rsid w:val="00EA6AE0"/>
    <w:rsid w:val="00EA6F66"/>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0AC"/>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C7D42"/>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3FB"/>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5A4"/>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7E6"/>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471A4"/>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1B"/>
    <w:rsid w:val="00F64BF8"/>
    <w:rsid w:val="00F64DF9"/>
    <w:rsid w:val="00F65659"/>
    <w:rsid w:val="00F658E7"/>
    <w:rsid w:val="00F667B5"/>
    <w:rsid w:val="00F676CB"/>
    <w:rsid w:val="00F677F1"/>
    <w:rsid w:val="00F67946"/>
    <w:rsid w:val="00F67CB8"/>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077F"/>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3D3"/>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358"/>
    <w:rsid w:val="00FA7EAA"/>
    <w:rsid w:val="00FB068C"/>
    <w:rsid w:val="00FB10C7"/>
    <w:rsid w:val="00FB12F4"/>
    <w:rsid w:val="00FB1530"/>
    <w:rsid w:val="00FB15D0"/>
    <w:rsid w:val="00FB3157"/>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278"/>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customStyle="1" w:styleId="CharCharCharChar0">
    <w:name w:val="Знак Знак Знак Char Char Char Char Знак Знак Знак"/>
    <w:basedOn w:val="Normal"/>
    <w:rsid w:val="00DB1AF4"/>
    <w:pPr>
      <w:widowControl w:val="0"/>
      <w:bidi/>
      <w:adjustRightInd w:val="0"/>
      <w:spacing w:after="160" w:line="240" w:lineRule="exact"/>
      <w:textAlignment w:val="baseline"/>
    </w:pPr>
    <w:rPr>
      <w:sz w:val="20"/>
      <w:szCs w:val="20"/>
      <w:lang w:val="en-GB"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customStyle="1" w:styleId="CharCharCharChar0">
    <w:name w:val="Знак Знак Знак Char Char Char Char Знак Знак Знак"/>
    <w:basedOn w:val="Normal"/>
    <w:rsid w:val="00DB1AF4"/>
    <w:pPr>
      <w:widowControl w:val="0"/>
      <w:bidi/>
      <w:adjustRightInd w:val="0"/>
      <w:spacing w:after="160" w:line="240" w:lineRule="exact"/>
      <w:textAlignment w:val="baseline"/>
    </w:pPr>
    <w:rPr>
      <w:sz w:val="20"/>
      <w:szCs w:val="20"/>
      <w:lang w:val="en-GB"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77794168">
      <w:bodyDiv w:val="1"/>
      <w:marLeft w:val="0"/>
      <w:marRight w:val="0"/>
      <w:marTop w:val="0"/>
      <w:marBottom w:val="0"/>
      <w:divBdr>
        <w:top w:val="none" w:sz="0" w:space="0" w:color="auto"/>
        <w:left w:val="none" w:sz="0" w:space="0" w:color="auto"/>
        <w:bottom w:val="none" w:sz="0" w:space="0" w:color="auto"/>
        <w:right w:val="none" w:sz="0" w:space="0" w:color="auto"/>
      </w:divBdr>
    </w:div>
    <w:div w:id="24727662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22702333">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88898248">
      <w:bodyDiv w:val="1"/>
      <w:marLeft w:val="0"/>
      <w:marRight w:val="0"/>
      <w:marTop w:val="0"/>
      <w:marBottom w:val="0"/>
      <w:divBdr>
        <w:top w:val="none" w:sz="0" w:space="0" w:color="auto"/>
        <w:left w:val="none" w:sz="0" w:space="0" w:color="auto"/>
        <w:bottom w:val="none" w:sz="0" w:space="0" w:color="auto"/>
        <w:right w:val="none" w:sz="0" w:space="0" w:color="auto"/>
      </w:divBdr>
    </w:div>
    <w:div w:id="99872654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5535700">
      <w:bodyDiv w:val="1"/>
      <w:marLeft w:val="0"/>
      <w:marRight w:val="0"/>
      <w:marTop w:val="0"/>
      <w:marBottom w:val="0"/>
      <w:divBdr>
        <w:top w:val="none" w:sz="0" w:space="0" w:color="auto"/>
        <w:left w:val="none" w:sz="0" w:space="0" w:color="auto"/>
        <w:bottom w:val="none" w:sz="0" w:space="0" w:color="auto"/>
        <w:right w:val="none" w:sz="0" w:space="0" w:color="auto"/>
      </w:divBdr>
    </w:div>
    <w:div w:id="119750157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76091890">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46348990">
      <w:bodyDiv w:val="1"/>
      <w:marLeft w:val="0"/>
      <w:marRight w:val="0"/>
      <w:marTop w:val="0"/>
      <w:marBottom w:val="0"/>
      <w:divBdr>
        <w:top w:val="none" w:sz="0" w:space="0" w:color="auto"/>
        <w:left w:val="none" w:sz="0" w:space="0" w:color="auto"/>
        <w:bottom w:val="none" w:sz="0" w:space="0" w:color="auto"/>
        <w:right w:val="none" w:sz="0" w:space="0" w:color="auto"/>
      </w:divBdr>
    </w:div>
    <w:div w:id="1647540285">
      <w:bodyDiv w:val="1"/>
      <w:marLeft w:val="0"/>
      <w:marRight w:val="0"/>
      <w:marTop w:val="0"/>
      <w:marBottom w:val="0"/>
      <w:divBdr>
        <w:top w:val="none" w:sz="0" w:space="0" w:color="auto"/>
        <w:left w:val="none" w:sz="0" w:space="0" w:color="auto"/>
        <w:bottom w:val="none" w:sz="0" w:space="0" w:color="auto"/>
        <w:right w:val="none" w:sz="0" w:space="0" w:color="auto"/>
      </w:divBdr>
    </w:div>
    <w:div w:id="1698431185">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67DC0-128D-4005-BFE6-A1BBE69EB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1847</TotalTime>
  <Pages>87</Pages>
  <Words>19446</Words>
  <Characters>110848</Characters>
  <Application>Microsoft Office Word</Application>
  <DocSecurity>0</DocSecurity>
  <Lines>923</Lines>
  <Paragraphs>260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130034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Armen Minasyan</cp:lastModifiedBy>
  <cp:revision>937</cp:revision>
  <cp:lastPrinted>2018-02-16T07:12:00Z</cp:lastPrinted>
  <dcterms:created xsi:type="dcterms:W3CDTF">2019-10-28T07:04:00Z</dcterms:created>
  <dcterms:modified xsi:type="dcterms:W3CDTF">2021-03-26T08:04:00Z</dcterms:modified>
</cp:coreProperties>
</file>